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9CD" w:rsidRDefault="004459CD" w:rsidP="004459CD"/>
    <w:p w:rsidR="005E24C0" w:rsidRPr="001823F7" w:rsidRDefault="005E24C0" w:rsidP="004459CD"/>
    <w:tbl>
      <w:tblPr>
        <w:tblW w:w="9943" w:type="dxa"/>
        <w:tblLook w:val="01E0" w:firstRow="1" w:lastRow="1" w:firstColumn="1" w:lastColumn="1" w:noHBand="0" w:noVBand="0"/>
      </w:tblPr>
      <w:tblGrid>
        <w:gridCol w:w="1443"/>
        <w:gridCol w:w="8500"/>
      </w:tblGrid>
      <w:tr w:rsidR="004459CD" w:rsidRPr="001823F7" w:rsidTr="006E107C">
        <w:tc>
          <w:tcPr>
            <w:tcW w:w="1443" w:type="dxa"/>
          </w:tcPr>
          <w:p w:rsidR="004459CD" w:rsidRPr="001823F7" w:rsidRDefault="004459CD" w:rsidP="009470E7">
            <w:pPr>
              <w:rPr>
                <w:rFonts w:eastAsia="Times New Roman"/>
                <w:szCs w:val="24"/>
              </w:rPr>
            </w:pPr>
            <w:r w:rsidRPr="001823F7">
              <w:rPr>
                <w:rFonts w:eastAsia="Times New Roman"/>
                <w:szCs w:val="24"/>
              </w:rPr>
              <w:t>Številka:</w:t>
            </w:r>
          </w:p>
        </w:tc>
        <w:tc>
          <w:tcPr>
            <w:tcW w:w="8500" w:type="dxa"/>
          </w:tcPr>
          <w:p w:rsidR="004459CD" w:rsidRPr="001823F7" w:rsidRDefault="000D2A4E" w:rsidP="000D2A4E">
            <w:pPr>
              <w:rPr>
                <w:rFonts w:eastAsia="Times New Roman"/>
                <w:szCs w:val="24"/>
              </w:rPr>
            </w:pPr>
            <w:r>
              <w:rPr>
                <w:rFonts w:eastAsia="Times New Roman"/>
                <w:szCs w:val="24"/>
              </w:rPr>
              <w:t>JN-005</w:t>
            </w:r>
            <w:r w:rsidR="00D3198D">
              <w:rPr>
                <w:rFonts w:eastAsia="Times New Roman"/>
                <w:szCs w:val="24"/>
              </w:rPr>
              <w:t>/201</w:t>
            </w:r>
            <w:r w:rsidR="004E014D">
              <w:rPr>
                <w:rFonts w:eastAsia="Times New Roman"/>
                <w:szCs w:val="24"/>
              </w:rPr>
              <w:t>5</w:t>
            </w:r>
          </w:p>
        </w:tc>
      </w:tr>
      <w:tr w:rsidR="004459CD" w:rsidRPr="001823F7" w:rsidTr="006E107C">
        <w:tc>
          <w:tcPr>
            <w:tcW w:w="1443" w:type="dxa"/>
          </w:tcPr>
          <w:p w:rsidR="004459CD" w:rsidRPr="001823F7" w:rsidRDefault="004459CD" w:rsidP="009470E7">
            <w:pPr>
              <w:rPr>
                <w:rFonts w:eastAsia="Times New Roman"/>
                <w:szCs w:val="24"/>
              </w:rPr>
            </w:pPr>
            <w:r w:rsidRPr="001823F7">
              <w:rPr>
                <w:rFonts w:eastAsia="Times New Roman"/>
                <w:szCs w:val="24"/>
              </w:rPr>
              <w:t>Datum:</w:t>
            </w:r>
          </w:p>
        </w:tc>
        <w:tc>
          <w:tcPr>
            <w:tcW w:w="8500" w:type="dxa"/>
          </w:tcPr>
          <w:p w:rsidR="004459CD" w:rsidRPr="001823F7" w:rsidRDefault="005E7670" w:rsidP="00787BB2">
            <w:pPr>
              <w:rPr>
                <w:rFonts w:eastAsia="Times New Roman"/>
                <w:szCs w:val="24"/>
              </w:rPr>
            </w:pPr>
            <w:del w:id="0" w:author="Svetlana Miloševič" w:date="2015-08-31T10:31:00Z">
              <w:r w:rsidDel="00DF0C17">
                <w:rPr>
                  <w:rFonts w:eastAsia="Times New Roman"/>
                  <w:szCs w:val="24"/>
                </w:rPr>
                <w:delText>2</w:delText>
              </w:r>
            </w:del>
            <w:ins w:id="1" w:author="Svetlana Miloševič" w:date="2015-08-31T10:31:00Z">
              <w:r w:rsidR="00DF0C17">
                <w:rPr>
                  <w:rFonts w:eastAsia="Times New Roman"/>
                  <w:szCs w:val="24"/>
                </w:rPr>
                <w:t>3</w:t>
              </w:r>
            </w:ins>
            <w:r w:rsidR="000D2A4E">
              <w:rPr>
                <w:rFonts w:eastAsia="Times New Roman"/>
                <w:szCs w:val="24"/>
              </w:rPr>
              <w:t>1</w:t>
            </w:r>
            <w:r w:rsidR="00F3514D">
              <w:rPr>
                <w:rFonts w:eastAsia="Times New Roman"/>
                <w:szCs w:val="24"/>
              </w:rPr>
              <w:t xml:space="preserve">. </w:t>
            </w:r>
            <w:r w:rsidR="000D2A4E">
              <w:rPr>
                <w:rFonts w:eastAsia="Times New Roman"/>
                <w:szCs w:val="24"/>
              </w:rPr>
              <w:t>8</w:t>
            </w:r>
            <w:r w:rsidR="004E014D">
              <w:rPr>
                <w:rFonts w:eastAsia="Times New Roman"/>
                <w:szCs w:val="24"/>
              </w:rPr>
              <w:t>. 2015</w:t>
            </w:r>
          </w:p>
        </w:tc>
      </w:tr>
    </w:tbl>
    <w:p w:rsidR="004459CD" w:rsidRPr="001823F7" w:rsidRDefault="004459CD" w:rsidP="004459CD">
      <w:pPr>
        <w:rPr>
          <w:b/>
          <w:szCs w:val="24"/>
        </w:rPr>
      </w:pPr>
    </w:p>
    <w:p w:rsidR="004459CD" w:rsidRPr="001823F7" w:rsidRDefault="004459CD" w:rsidP="004459CD">
      <w:pPr>
        <w:rPr>
          <w:b/>
          <w:szCs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r w:rsidRPr="001823F7">
        <w:rPr>
          <w:szCs w:val="28"/>
        </w:rPr>
        <w:t>RAZPISNA DOKUMENTACIJA</w:t>
      </w:r>
    </w:p>
    <w:p w:rsidR="004459CD" w:rsidRPr="001823F7"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szCs w:val="28"/>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jc w:val="left"/>
        <w:rPr>
          <w:sz w:val="24"/>
        </w:rPr>
      </w:pPr>
    </w:p>
    <w:p w:rsidR="004459CD" w:rsidRPr="001823F7" w:rsidRDefault="004459CD" w:rsidP="004459CD">
      <w:pPr>
        <w:pStyle w:val="Naslov"/>
        <w:rPr>
          <w:b w:val="0"/>
          <w:sz w:val="24"/>
        </w:rPr>
      </w:pPr>
      <w:r w:rsidRPr="001823F7">
        <w:rPr>
          <w:b w:val="0"/>
          <w:sz w:val="24"/>
        </w:rPr>
        <w:t>za javno naročilo:</w:t>
      </w:r>
    </w:p>
    <w:p w:rsidR="004459CD" w:rsidRPr="001823F7" w:rsidRDefault="004459CD" w:rsidP="004459CD">
      <w:pPr>
        <w:pStyle w:val="Naslov"/>
        <w:rPr>
          <w:sz w:val="24"/>
        </w:rPr>
      </w:pPr>
    </w:p>
    <w:p w:rsidR="004459CD" w:rsidRPr="001823F7"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4459CD" w:rsidRPr="001823F7" w:rsidTr="004459CD">
        <w:tc>
          <w:tcPr>
            <w:tcW w:w="5000" w:type="pct"/>
            <w:shd w:val="clear" w:color="auto" w:fill="FFFFFF" w:themeFill="background1"/>
            <w:vAlign w:val="center"/>
          </w:tcPr>
          <w:p w:rsidR="004459CD" w:rsidRPr="001823F7" w:rsidRDefault="00F34D23" w:rsidP="000D2A4E">
            <w:pPr>
              <w:pStyle w:val="Telobesedila"/>
              <w:jc w:val="center"/>
              <w:rPr>
                <w:b/>
              </w:rPr>
            </w:pPr>
            <w:r>
              <w:rPr>
                <w:b/>
              </w:rPr>
              <w:t xml:space="preserve">Dobava </w:t>
            </w:r>
            <w:r w:rsidR="000D2A4E">
              <w:rPr>
                <w:b/>
              </w:rPr>
              <w:t>osebne zaščitne opreme</w:t>
            </w:r>
          </w:p>
        </w:tc>
      </w:tr>
    </w:tbl>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pPr>
    </w:p>
    <w:p w:rsidR="004459CD" w:rsidRPr="001823F7" w:rsidRDefault="004459CD" w:rsidP="004459CD">
      <w:pPr>
        <w:pStyle w:val="Naslov"/>
        <w:jc w:val="left"/>
        <w:rPr>
          <w:b w:val="0"/>
          <w:sz w:val="24"/>
        </w:rPr>
        <w:sectPr w:rsidR="004459CD" w:rsidRPr="001823F7" w:rsidSect="000B1FD5">
          <w:headerReference w:type="default" r:id="rId9"/>
          <w:footerReference w:type="even" r:id="rId10"/>
          <w:footerReference w:type="default" r:id="rId11"/>
          <w:headerReference w:type="first" r:id="rId12"/>
          <w:footerReference w:type="first" r:id="rId13"/>
          <w:pgSz w:w="11906" w:h="16838"/>
          <w:pgMar w:top="1418" w:right="1134" w:bottom="1134" w:left="1418" w:header="397" w:footer="113" w:gutter="0"/>
          <w:cols w:space="708"/>
          <w:titlePg/>
          <w:docGrid w:linePitch="360"/>
        </w:sectPr>
      </w:pPr>
    </w:p>
    <w:tbl>
      <w:tblPr>
        <w:tblW w:w="0" w:type="auto"/>
        <w:tblLook w:val="01E0" w:firstRow="1" w:lastRow="1" w:firstColumn="1" w:lastColumn="1" w:noHBand="0" w:noVBand="0"/>
      </w:tblPr>
      <w:tblGrid>
        <w:gridCol w:w="1070"/>
        <w:gridCol w:w="8424"/>
        <w:gridCol w:w="76"/>
      </w:tblGrid>
      <w:tr w:rsidR="004459CD" w:rsidRPr="001823F7" w:rsidTr="009470E7">
        <w:tc>
          <w:tcPr>
            <w:tcW w:w="1070" w:type="dxa"/>
          </w:tcPr>
          <w:p w:rsidR="004459CD" w:rsidRPr="001823F7" w:rsidRDefault="004459CD" w:rsidP="009470E7">
            <w:pPr>
              <w:rPr>
                <w:rFonts w:eastAsia="Times New Roman"/>
                <w:szCs w:val="24"/>
              </w:rPr>
            </w:pPr>
            <w:r w:rsidRPr="001823F7">
              <w:rPr>
                <w:rFonts w:eastAsia="Times New Roman"/>
                <w:szCs w:val="24"/>
              </w:rPr>
              <w:lastRenderedPageBreak/>
              <w:t>Številka:</w:t>
            </w:r>
          </w:p>
        </w:tc>
        <w:tc>
          <w:tcPr>
            <w:tcW w:w="8500" w:type="dxa"/>
            <w:gridSpan w:val="2"/>
          </w:tcPr>
          <w:p w:rsidR="004459CD" w:rsidRPr="001823F7" w:rsidRDefault="000D2A4E" w:rsidP="000D2A4E">
            <w:pPr>
              <w:rPr>
                <w:rFonts w:eastAsia="Times New Roman"/>
                <w:szCs w:val="24"/>
              </w:rPr>
            </w:pPr>
            <w:r>
              <w:rPr>
                <w:rFonts w:eastAsia="Times New Roman"/>
                <w:szCs w:val="24"/>
              </w:rPr>
              <w:t>JN-005</w:t>
            </w:r>
            <w:r w:rsidR="004E014D">
              <w:rPr>
                <w:rFonts w:eastAsia="Times New Roman"/>
                <w:szCs w:val="24"/>
              </w:rPr>
              <w:t>/2015</w:t>
            </w:r>
          </w:p>
        </w:tc>
      </w:tr>
      <w:tr w:rsidR="004459CD" w:rsidRPr="001823F7" w:rsidTr="009470E7">
        <w:tc>
          <w:tcPr>
            <w:tcW w:w="1070" w:type="dxa"/>
          </w:tcPr>
          <w:p w:rsidR="004459CD" w:rsidRPr="001823F7" w:rsidRDefault="004459CD" w:rsidP="009470E7">
            <w:pPr>
              <w:rPr>
                <w:rFonts w:eastAsia="Times New Roman"/>
                <w:szCs w:val="24"/>
              </w:rPr>
            </w:pPr>
            <w:r w:rsidRPr="001823F7">
              <w:rPr>
                <w:rFonts w:eastAsia="Times New Roman"/>
                <w:szCs w:val="24"/>
              </w:rPr>
              <w:t>Datum:</w:t>
            </w:r>
          </w:p>
        </w:tc>
        <w:tc>
          <w:tcPr>
            <w:tcW w:w="8500" w:type="dxa"/>
            <w:gridSpan w:val="2"/>
          </w:tcPr>
          <w:p w:rsidR="004459CD" w:rsidRPr="001823F7" w:rsidRDefault="005E7670" w:rsidP="003B10AF">
            <w:pPr>
              <w:rPr>
                <w:rFonts w:eastAsia="Times New Roman"/>
                <w:szCs w:val="24"/>
              </w:rPr>
            </w:pPr>
            <w:del w:id="2" w:author="Svetlana Miloševič" w:date="2015-08-31T10:38:00Z">
              <w:r w:rsidDel="00DF0C17">
                <w:rPr>
                  <w:rFonts w:eastAsia="Times New Roman"/>
                  <w:szCs w:val="24"/>
                </w:rPr>
                <w:delText>2</w:delText>
              </w:r>
            </w:del>
            <w:ins w:id="3" w:author="Svetlana Miloševič" w:date="2015-08-31T10:38:00Z">
              <w:r w:rsidR="00DF0C17">
                <w:rPr>
                  <w:rFonts w:eastAsia="Times New Roman"/>
                  <w:szCs w:val="24"/>
                </w:rPr>
                <w:t>3</w:t>
              </w:r>
            </w:ins>
            <w:r w:rsidR="000D2A4E">
              <w:rPr>
                <w:rFonts w:eastAsia="Times New Roman"/>
                <w:szCs w:val="24"/>
              </w:rPr>
              <w:t>1. 8</w:t>
            </w:r>
            <w:r w:rsidR="004E014D">
              <w:rPr>
                <w:rFonts w:eastAsia="Times New Roman"/>
                <w:szCs w:val="24"/>
              </w:rPr>
              <w:t>. 2015</w:t>
            </w:r>
          </w:p>
        </w:tc>
      </w:tr>
      <w:tr w:rsidR="004459CD" w:rsidRPr="001823F7" w:rsidTr="009470E7">
        <w:trPr>
          <w:gridAfter w:val="1"/>
          <w:wAfter w:w="76" w:type="dxa"/>
        </w:trPr>
        <w:tc>
          <w:tcPr>
            <w:tcW w:w="9494" w:type="dxa"/>
            <w:gridSpan w:val="2"/>
          </w:tcPr>
          <w:p w:rsidR="004459CD" w:rsidRPr="001823F7" w:rsidRDefault="004459CD" w:rsidP="009470E7">
            <w:pPr>
              <w:rPr>
                <w:rFonts w:eastAsia="Times New Roman"/>
                <w:szCs w:val="24"/>
              </w:rPr>
            </w:pPr>
          </w:p>
        </w:tc>
      </w:tr>
    </w:tbl>
    <w:p w:rsidR="004459CD" w:rsidRPr="001823F7" w:rsidRDefault="004459CD" w:rsidP="004459CD">
      <w:pPr>
        <w:rPr>
          <w:b/>
          <w:caps/>
          <w:szCs w:val="24"/>
        </w:rPr>
      </w:pPr>
    </w:p>
    <w:p w:rsidR="004459CD" w:rsidRPr="001823F7" w:rsidRDefault="004459CD" w:rsidP="004459CD">
      <w:pPr>
        <w:rPr>
          <w:szCs w:val="24"/>
        </w:rPr>
      </w:pPr>
    </w:p>
    <w:p w:rsidR="004459CD" w:rsidRPr="001823F7" w:rsidRDefault="004459CD" w:rsidP="004459CD">
      <w:pPr>
        <w:rPr>
          <w:szCs w:val="24"/>
        </w:rPr>
      </w:pPr>
      <w:r w:rsidRPr="001823F7">
        <w:rPr>
          <w:b/>
          <w:szCs w:val="24"/>
        </w:rPr>
        <w:t>Zadeva:</w:t>
      </w:r>
      <w:r w:rsidRPr="001823F7">
        <w:rPr>
          <w:szCs w:val="24"/>
        </w:rPr>
        <w:t xml:space="preserve"> Povabilo k oddaji ponudbe</w:t>
      </w:r>
    </w:p>
    <w:p w:rsidR="004459CD" w:rsidRPr="001823F7" w:rsidRDefault="004459CD" w:rsidP="004459CD">
      <w:pPr>
        <w:rPr>
          <w:szCs w:val="24"/>
        </w:rPr>
      </w:pPr>
    </w:p>
    <w:p w:rsidR="004459CD" w:rsidRPr="001823F7" w:rsidRDefault="004459CD" w:rsidP="004459CD">
      <w:pPr>
        <w:rPr>
          <w:szCs w:val="24"/>
        </w:rPr>
      </w:pPr>
    </w:p>
    <w:p w:rsidR="004459CD" w:rsidRPr="001823F7" w:rsidRDefault="00855CC6" w:rsidP="004459CD">
      <w:pPr>
        <w:jc w:val="both"/>
        <w:rPr>
          <w:szCs w:val="24"/>
        </w:rPr>
      </w:pPr>
      <w:r w:rsidRPr="001823F7">
        <w:rPr>
          <w:szCs w:val="24"/>
        </w:rPr>
        <w:t>Javne službe Ptuj d.o.o., Ulica heroja Lacka 3</w:t>
      </w:r>
      <w:r w:rsidR="004459CD" w:rsidRPr="001823F7">
        <w:rPr>
          <w:szCs w:val="24"/>
        </w:rPr>
        <w:t>, 2250 Ptuj (v nadaljevanju: naročnik) vabi vse zainteresirane ponudnike, da predložijo svojo ponudbo po zahtevah razpisne dokumentacije za oddajo javnega naročila za:</w:t>
      </w:r>
    </w:p>
    <w:p w:rsidR="004459CD" w:rsidRPr="001823F7" w:rsidRDefault="004459CD" w:rsidP="004459CD">
      <w:pPr>
        <w:pStyle w:val="Naslov"/>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4459CD" w:rsidRPr="001823F7" w:rsidTr="004459CD">
        <w:tc>
          <w:tcPr>
            <w:tcW w:w="5000" w:type="pct"/>
            <w:shd w:val="clear" w:color="auto" w:fill="FFFFFF" w:themeFill="background1"/>
            <w:vAlign w:val="center"/>
          </w:tcPr>
          <w:p w:rsidR="004459CD" w:rsidRPr="00F34D23" w:rsidRDefault="000D2A4E" w:rsidP="000D2A4E">
            <w:pPr>
              <w:jc w:val="center"/>
              <w:rPr>
                <w:rFonts w:eastAsia="Times New Roman" w:cs="Times New Roman"/>
                <w:b/>
                <w:szCs w:val="24"/>
                <w:lang w:eastAsia="sl-SI"/>
              </w:rPr>
            </w:pPr>
            <w:r>
              <w:rPr>
                <w:b/>
              </w:rPr>
              <w:t xml:space="preserve">Dobava osebne zaščitne opreme </w:t>
            </w:r>
          </w:p>
        </w:tc>
      </w:tr>
    </w:tbl>
    <w:p w:rsidR="004459CD" w:rsidRPr="001823F7" w:rsidRDefault="004459CD" w:rsidP="004459CD">
      <w:pPr>
        <w:pStyle w:val="Naslov"/>
        <w:rPr>
          <w:sz w:val="24"/>
        </w:rPr>
      </w:pPr>
    </w:p>
    <w:p w:rsidR="004459CD" w:rsidRPr="001823F7" w:rsidRDefault="004459CD" w:rsidP="004459CD">
      <w:pPr>
        <w:pStyle w:val="Naslov"/>
        <w:rPr>
          <w:sz w:val="24"/>
        </w:rPr>
      </w:pPr>
    </w:p>
    <w:p w:rsidR="004459CD" w:rsidRPr="001823F7" w:rsidRDefault="004459CD" w:rsidP="004459CD">
      <w:pPr>
        <w:jc w:val="both"/>
        <w:rPr>
          <w:szCs w:val="24"/>
        </w:rPr>
      </w:pPr>
      <w:r w:rsidRPr="001823F7">
        <w:rPr>
          <w:szCs w:val="24"/>
        </w:rPr>
        <w:t>Razpisna dokumentacija natančno določa predmet javnega naročila, pogoje in merila za izbiro najugodnejše ponudbe.</w:t>
      </w:r>
    </w:p>
    <w:p w:rsidR="004459CD" w:rsidRPr="001823F7" w:rsidRDefault="004459CD" w:rsidP="004459CD">
      <w:pPr>
        <w:rPr>
          <w:szCs w:val="24"/>
        </w:rPr>
      </w:pPr>
    </w:p>
    <w:p w:rsidR="004459CD" w:rsidRPr="001823F7" w:rsidRDefault="004459CD" w:rsidP="004459CD">
      <w:pPr>
        <w:rPr>
          <w:szCs w:val="24"/>
        </w:rPr>
      </w:pPr>
      <w:r w:rsidRPr="001823F7">
        <w:rPr>
          <w:szCs w:val="24"/>
        </w:rPr>
        <w:t>S spoštovanjem,</w:t>
      </w:r>
    </w:p>
    <w:p w:rsidR="004459CD" w:rsidRPr="001823F7" w:rsidRDefault="004459CD" w:rsidP="004459CD">
      <w:pPr>
        <w:rPr>
          <w:szCs w:val="24"/>
        </w:rPr>
      </w:pPr>
    </w:p>
    <w:p w:rsidR="004459CD" w:rsidRPr="001823F7" w:rsidRDefault="004459CD" w:rsidP="004459CD">
      <w:pPr>
        <w:rPr>
          <w:szCs w:val="24"/>
        </w:rPr>
      </w:pPr>
    </w:p>
    <w:p w:rsidR="004459CD" w:rsidRPr="001823F7" w:rsidRDefault="004459CD" w:rsidP="004459CD">
      <w:pPr>
        <w:rPr>
          <w:szCs w:val="24"/>
        </w:rPr>
      </w:pPr>
    </w:p>
    <w:p w:rsidR="004459CD" w:rsidRPr="001823F7" w:rsidRDefault="00D3198D" w:rsidP="00D3198D">
      <w:pPr>
        <w:ind w:left="6720"/>
        <w:rPr>
          <w:szCs w:val="24"/>
        </w:rPr>
      </w:pPr>
      <w:r>
        <w:rPr>
          <w:szCs w:val="24"/>
        </w:rPr>
        <w:t xml:space="preserve">     Mag. </w:t>
      </w:r>
      <w:r w:rsidR="009470E7" w:rsidRPr="001823F7">
        <w:rPr>
          <w:szCs w:val="24"/>
        </w:rPr>
        <w:t>Alen Hodnik,</w:t>
      </w:r>
    </w:p>
    <w:p w:rsidR="009470E7" w:rsidRPr="001823F7" w:rsidRDefault="009470E7" w:rsidP="004459CD">
      <w:pPr>
        <w:ind w:left="6720"/>
        <w:jc w:val="center"/>
        <w:rPr>
          <w:szCs w:val="24"/>
        </w:rPr>
      </w:pPr>
      <w:r w:rsidRPr="001823F7">
        <w:rPr>
          <w:szCs w:val="24"/>
        </w:rPr>
        <w:t>direktor družbe</w:t>
      </w:r>
    </w:p>
    <w:p w:rsidR="009470E7" w:rsidRPr="001823F7" w:rsidRDefault="009470E7" w:rsidP="009470E7">
      <w:pPr>
        <w:ind w:left="6720"/>
        <w:rPr>
          <w:szCs w:val="24"/>
        </w:rPr>
      </w:pPr>
    </w:p>
    <w:p w:rsidR="004459CD" w:rsidRPr="001823F7" w:rsidRDefault="004459CD" w:rsidP="004459CD">
      <w:pPr>
        <w:rPr>
          <w:szCs w:val="24"/>
        </w:rPr>
      </w:pPr>
    </w:p>
    <w:p w:rsidR="004459CD" w:rsidRPr="001823F7" w:rsidRDefault="004459CD" w:rsidP="004459CD">
      <w:pPr>
        <w:rPr>
          <w:szCs w:val="24"/>
        </w:rPr>
      </w:pPr>
    </w:p>
    <w:p w:rsidR="004459CD" w:rsidRPr="001823F7" w:rsidRDefault="004459CD" w:rsidP="004459CD">
      <w:pPr>
        <w:rPr>
          <w:szCs w:val="24"/>
        </w:rPr>
      </w:pPr>
    </w:p>
    <w:p w:rsidR="006E107C" w:rsidRPr="001823F7" w:rsidRDefault="006E107C" w:rsidP="004459CD">
      <w:pPr>
        <w:rPr>
          <w:szCs w:val="24"/>
        </w:rPr>
      </w:pPr>
    </w:p>
    <w:p w:rsidR="006E107C" w:rsidRPr="001823F7" w:rsidRDefault="006E107C" w:rsidP="004459CD">
      <w:pPr>
        <w:rPr>
          <w:szCs w:val="24"/>
        </w:rPr>
      </w:pPr>
    </w:p>
    <w:p w:rsidR="004459CD" w:rsidRPr="001823F7" w:rsidRDefault="004459CD" w:rsidP="004459CD">
      <w:pPr>
        <w:rPr>
          <w:szCs w:val="24"/>
        </w:rPr>
      </w:pPr>
    </w:p>
    <w:p w:rsidR="006E107C" w:rsidRPr="001823F7" w:rsidRDefault="006E107C" w:rsidP="004459CD">
      <w:pPr>
        <w:rPr>
          <w:szCs w:val="24"/>
        </w:rPr>
      </w:pPr>
      <w:r w:rsidRPr="001823F7">
        <w:rPr>
          <w:szCs w:val="24"/>
        </w:rPr>
        <w:t>Priloge:</w:t>
      </w:r>
    </w:p>
    <w:p w:rsidR="006E107C" w:rsidRPr="001823F7" w:rsidRDefault="006E107C" w:rsidP="006E107C">
      <w:pPr>
        <w:pStyle w:val="Odstavekseznama"/>
        <w:numPr>
          <w:ilvl w:val="0"/>
          <w:numId w:val="31"/>
        </w:numPr>
        <w:ind w:left="426"/>
        <w:rPr>
          <w:szCs w:val="24"/>
        </w:rPr>
      </w:pPr>
      <w:r w:rsidRPr="001823F7">
        <w:rPr>
          <w:szCs w:val="24"/>
        </w:rPr>
        <w:t>Navodila gospodarskim subjektom za izdelavo ponudbe.</w:t>
      </w:r>
    </w:p>
    <w:p w:rsidR="006E107C" w:rsidRPr="001823F7" w:rsidRDefault="006E107C" w:rsidP="006E107C">
      <w:pPr>
        <w:pStyle w:val="Odstavekseznama"/>
        <w:numPr>
          <w:ilvl w:val="0"/>
          <w:numId w:val="31"/>
        </w:numPr>
        <w:ind w:left="426"/>
        <w:rPr>
          <w:szCs w:val="24"/>
        </w:rPr>
      </w:pPr>
      <w:r w:rsidRPr="001823F7">
        <w:rPr>
          <w:szCs w:val="24"/>
        </w:rPr>
        <w:t xml:space="preserve">Pogoji za ugotavljanje sposobnosti in navodila za dokazovanje sposobnosti gospodarskega subjekta. </w:t>
      </w:r>
    </w:p>
    <w:p w:rsidR="006E107C" w:rsidRDefault="006E107C" w:rsidP="00F34D23">
      <w:pPr>
        <w:pStyle w:val="Odstavekseznama"/>
        <w:numPr>
          <w:ilvl w:val="0"/>
          <w:numId w:val="31"/>
        </w:numPr>
        <w:ind w:left="426"/>
        <w:rPr>
          <w:szCs w:val="24"/>
        </w:rPr>
      </w:pPr>
      <w:r w:rsidRPr="001823F7">
        <w:rPr>
          <w:szCs w:val="24"/>
        </w:rPr>
        <w:t>Obrazci, določeni za izdelavo ponudbe.</w:t>
      </w:r>
    </w:p>
    <w:p w:rsidR="000D2A4E" w:rsidRDefault="000D2A4E" w:rsidP="00AD275A">
      <w:pPr>
        <w:pStyle w:val="Odstavekseznama"/>
        <w:numPr>
          <w:ilvl w:val="0"/>
          <w:numId w:val="31"/>
        </w:numPr>
        <w:ind w:left="426"/>
        <w:rPr>
          <w:szCs w:val="24"/>
        </w:rPr>
      </w:pPr>
      <w:r w:rsidRPr="000D2A4E">
        <w:rPr>
          <w:szCs w:val="24"/>
        </w:rPr>
        <w:t>Priloga – seznam opreme po sklopih</w:t>
      </w:r>
      <w:r>
        <w:rPr>
          <w:szCs w:val="24"/>
        </w:rPr>
        <w:t>.</w:t>
      </w:r>
    </w:p>
    <w:p w:rsidR="00D3198D" w:rsidRPr="000D2A4E" w:rsidRDefault="00CE0BA2" w:rsidP="00AD275A">
      <w:pPr>
        <w:pStyle w:val="Odstavekseznama"/>
        <w:numPr>
          <w:ilvl w:val="0"/>
          <w:numId w:val="31"/>
        </w:numPr>
        <w:ind w:left="426"/>
        <w:rPr>
          <w:szCs w:val="24"/>
        </w:rPr>
      </w:pPr>
      <w:r w:rsidRPr="000D2A4E">
        <w:rPr>
          <w:szCs w:val="24"/>
        </w:rPr>
        <w:t>Osnutek pogodbe</w:t>
      </w:r>
      <w:r w:rsidR="00E6027B" w:rsidRPr="000D2A4E">
        <w:rPr>
          <w:szCs w:val="24"/>
        </w:rPr>
        <w:t xml:space="preserve"> oz. okvirnega sporazuma</w:t>
      </w:r>
    </w:p>
    <w:p w:rsidR="004459CD" w:rsidRPr="001823F7" w:rsidRDefault="004459CD" w:rsidP="004459CD">
      <w:pPr>
        <w:rPr>
          <w:szCs w:val="24"/>
        </w:rPr>
      </w:pPr>
    </w:p>
    <w:p w:rsidR="004459CD" w:rsidRPr="001823F7" w:rsidRDefault="004459CD" w:rsidP="004459CD">
      <w:pPr>
        <w:rPr>
          <w:szCs w:val="24"/>
        </w:rPr>
      </w:pPr>
      <w:r w:rsidRPr="001823F7">
        <w:rPr>
          <w:szCs w:val="24"/>
        </w:rPr>
        <w:t>Vložiti:</w:t>
      </w:r>
    </w:p>
    <w:p w:rsidR="004459CD" w:rsidRPr="001823F7" w:rsidRDefault="004459CD" w:rsidP="009470E7">
      <w:pPr>
        <w:pStyle w:val="Odstavekseznama"/>
        <w:numPr>
          <w:ilvl w:val="0"/>
          <w:numId w:val="31"/>
        </w:numPr>
        <w:ind w:left="426"/>
        <w:rPr>
          <w:szCs w:val="24"/>
        </w:rPr>
      </w:pPr>
      <w:r w:rsidRPr="001823F7">
        <w:rPr>
          <w:szCs w:val="24"/>
        </w:rPr>
        <w:t>v zadevo.</w:t>
      </w:r>
    </w:p>
    <w:p w:rsidR="004459CD" w:rsidRPr="001823F7" w:rsidRDefault="004459CD" w:rsidP="009470E7">
      <w:pPr>
        <w:pStyle w:val="Telobesedila2"/>
        <w:spacing w:after="0" w:line="240" w:lineRule="auto"/>
        <w:ind w:left="426"/>
        <w:jc w:val="right"/>
        <w:rPr>
          <w:rFonts w:ascii="Times New Roman" w:hAnsi="Times New Roman"/>
          <w:b/>
          <w:sz w:val="20"/>
          <w:szCs w:val="20"/>
          <w:bdr w:val="single" w:sz="4" w:space="0" w:color="auto" w:shadow="1"/>
          <w:shd w:val="clear" w:color="auto" w:fill="F3F3F3"/>
        </w:rPr>
        <w:sectPr w:rsidR="004459CD" w:rsidRPr="001823F7" w:rsidSect="000B1FD5">
          <w:headerReference w:type="default" r:id="rId14"/>
          <w:pgSz w:w="11906" w:h="16838"/>
          <w:pgMar w:top="1418" w:right="1134" w:bottom="1134" w:left="1418" w:header="709" w:footer="170" w:gutter="0"/>
          <w:cols w:space="708"/>
          <w:docGrid w:linePitch="360"/>
        </w:sectPr>
      </w:pPr>
    </w:p>
    <w:p w:rsidR="00F73037" w:rsidRPr="001823F7" w:rsidRDefault="00F73037" w:rsidP="00F73037">
      <w:pPr>
        <w:jc w:val="center"/>
        <w:rPr>
          <w:rFonts w:asciiTheme="minorHAnsi" w:hAnsiTheme="minorHAnsi" w:cstheme="minorHAnsi"/>
          <w:b/>
          <w:sz w:val="20"/>
          <w:szCs w:val="20"/>
        </w:rPr>
      </w:pPr>
      <w:r w:rsidRPr="001823F7">
        <w:rPr>
          <w:rFonts w:asciiTheme="minorHAnsi" w:hAnsiTheme="minorHAnsi" w:cstheme="minorHAnsi"/>
          <w:b/>
          <w:sz w:val="20"/>
          <w:szCs w:val="20"/>
        </w:rPr>
        <w:lastRenderedPageBreak/>
        <w:t>SPLOŠNA DOLOČILA</w:t>
      </w:r>
      <w:r w:rsidR="006E107C" w:rsidRPr="001823F7">
        <w:rPr>
          <w:rFonts w:asciiTheme="minorHAnsi" w:hAnsiTheme="minorHAnsi" w:cstheme="minorHAnsi"/>
          <w:b/>
          <w:sz w:val="20"/>
          <w:szCs w:val="20"/>
        </w:rPr>
        <w:t xml:space="preserve"> JAVNEGA NAROČILA</w:t>
      </w:r>
    </w:p>
    <w:p w:rsidR="00F73037" w:rsidRPr="001823F7" w:rsidRDefault="00F73037">
      <w:pPr>
        <w:rPr>
          <w:rFonts w:asciiTheme="minorHAnsi" w:hAnsiTheme="minorHAnsi" w:cstheme="minorHAnsi"/>
          <w:b/>
          <w:sz w:val="20"/>
          <w:szCs w:val="20"/>
        </w:rPr>
      </w:pPr>
    </w:p>
    <w:p w:rsidR="00F73037" w:rsidRPr="001823F7" w:rsidRDefault="00F73037" w:rsidP="00F73037">
      <w:pPr>
        <w:pStyle w:val="Naslov1"/>
      </w:pPr>
      <w:r w:rsidRPr="001823F7">
        <w:t>PODATKI O NAROČNIKU</w:t>
      </w:r>
    </w:p>
    <w:p w:rsidR="00F73037" w:rsidRPr="001823F7" w:rsidRDefault="00855CC6" w:rsidP="00F73037">
      <w:pPr>
        <w:pStyle w:val="Odstavekseznama"/>
        <w:spacing w:after="70"/>
        <w:ind w:left="360"/>
        <w:contextualSpacing w:val="0"/>
        <w:jc w:val="both"/>
        <w:rPr>
          <w:rFonts w:asciiTheme="minorHAnsi" w:hAnsiTheme="minorHAnsi" w:cstheme="minorHAnsi"/>
          <w:sz w:val="18"/>
          <w:szCs w:val="18"/>
        </w:rPr>
      </w:pPr>
      <w:r w:rsidRPr="001823F7">
        <w:rPr>
          <w:rFonts w:asciiTheme="minorHAnsi" w:hAnsiTheme="minorHAnsi" w:cstheme="minorHAnsi"/>
          <w:sz w:val="18"/>
          <w:szCs w:val="18"/>
        </w:rPr>
        <w:t>Javne službe Ptuj d.o.o., Ulica heroja Lacka 3</w:t>
      </w:r>
      <w:r w:rsidR="00F73037" w:rsidRPr="001823F7">
        <w:rPr>
          <w:rFonts w:asciiTheme="minorHAnsi" w:hAnsiTheme="minorHAnsi" w:cstheme="minorHAnsi"/>
          <w:sz w:val="18"/>
          <w:szCs w:val="18"/>
        </w:rPr>
        <w:t>, 2250 Ptuj</w:t>
      </w:r>
    </w:p>
    <w:p w:rsidR="00F73037" w:rsidRPr="001823F7" w:rsidRDefault="00F73037" w:rsidP="00F73037">
      <w:pPr>
        <w:pStyle w:val="Naslov1"/>
      </w:pPr>
      <w:r w:rsidRPr="001823F7">
        <w:t>PREDMET JAVNEGA NAROČANJA</w:t>
      </w:r>
    </w:p>
    <w:p w:rsidR="00F73037" w:rsidRPr="001823F7" w:rsidRDefault="000D2A4E" w:rsidP="00F73037">
      <w:pPr>
        <w:pStyle w:val="Odstavekseznama"/>
        <w:spacing w:after="70"/>
        <w:ind w:left="360"/>
        <w:contextualSpacing w:val="0"/>
        <w:jc w:val="both"/>
        <w:rPr>
          <w:rFonts w:asciiTheme="minorHAnsi" w:hAnsiTheme="minorHAnsi" w:cstheme="minorHAnsi"/>
          <w:b/>
          <w:sz w:val="18"/>
          <w:szCs w:val="18"/>
        </w:rPr>
      </w:pPr>
      <w:r w:rsidRPr="000D2A4E">
        <w:rPr>
          <w:rFonts w:asciiTheme="minorHAnsi" w:hAnsiTheme="minorHAnsi" w:cstheme="minorHAnsi"/>
          <w:b/>
          <w:sz w:val="18"/>
          <w:szCs w:val="18"/>
        </w:rPr>
        <w:t>Dobava osebne zaščitne opreme</w:t>
      </w:r>
    </w:p>
    <w:p w:rsidR="00F73037" w:rsidRPr="001823F7" w:rsidRDefault="00F73037" w:rsidP="00F73037">
      <w:pPr>
        <w:pStyle w:val="Naslov1"/>
      </w:pPr>
      <w:r w:rsidRPr="001823F7">
        <w:t>OBJAVA JAVNEGA NAROČILA</w:t>
      </w:r>
    </w:p>
    <w:p w:rsidR="00F73037" w:rsidRPr="001823F7" w:rsidRDefault="00F73037" w:rsidP="00F73037">
      <w:pPr>
        <w:pStyle w:val="Odstavekseznama"/>
        <w:spacing w:after="70"/>
        <w:ind w:left="360"/>
        <w:contextualSpacing w:val="0"/>
        <w:jc w:val="both"/>
        <w:rPr>
          <w:rFonts w:asciiTheme="minorHAnsi" w:hAnsiTheme="minorHAnsi" w:cstheme="minorHAnsi"/>
          <w:sz w:val="18"/>
          <w:szCs w:val="18"/>
        </w:rPr>
      </w:pPr>
      <w:r w:rsidRPr="001823F7">
        <w:rPr>
          <w:rFonts w:asciiTheme="minorHAnsi" w:hAnsiTheme="minorHAnsi" w:cstheme="minorHAnsi"/>
          <w:sz w:val="18"/>
          <w:szCs w:val="18"/>
        </w:rPr>
        <w:t xml:space="preserve">Portal </w:t>
      </w:r>
      <w:r w:rsidR="009470E7" w:rsidRPr="001823F7">
        <w:rPr>
          <w:rFonts w:asciiTheme="minorHAnsi" w:hAnsiTheme="minorHAnsi" w:cstheme="minorHAnsi"/>
          <w:sz w:val="18"/>
          <w:szCs w:val="18"/>
        </w:rPr>
        <w:t>javnih naročil</w:t>
      </w:r>
      <w:del w:id="4" w:author="Svetlana Miloševič" w:date="2015-08-31T10:38:00Z">
        <w:r w:rsidR="000D2A4E" w:rsidDel="00DF0C17">
          <w:rPr>
            <w:rFonts w:asciiTheme="minorHAnsi" w:hAnsiTheme="minorHAnsi" w:cstheme="minorHAnsi"/>
            <w:sz w:val="18"/>
            <w:szCs w:val="18"/>
          </w:rPr>
          <w:delText xml:space="preserve"> in Uradni list EU</w:delText>
        </w:r>
      </w:del>
    </w:p>
    <w:p w:rsidR="00F73037" w:rsidRPr="001823F7" w:rsidRDefault="00F73037" w:rsidP="00F73037">
      <w:pPr>
        <w:pStyle w:val="Naslov1"/>
        <w:rPr>
          <w:szCs w:val="16"/>
        </w:rPr>
      </w:pPr>
      <w:r w:rsidRPr="001823F7">
        <w:t>VRSTA POSTOPKA</w:t>
      </w:r>
    </w:p>
    <w:p w:rsidR="003131BD" w:rsidRDefault="000D2A4E" w:rsidP="00CE0BA2">
      <w:pPr>
        <w:pStyle w:val="Odstavekseznama"/>
        <w:spacing w:after="70"/>
        <w:ind w:left="360"/>
        <w:jc w:val="both"/>
        <w:rPr>
          <w:rFonts w:asciiTheme="minorHAnsi" w:hAnsiTheme="minorHAnsi" w:cstheme="minorHAnsi"/>
          <w:sz w:val="18"/>
          <w:szCs w:val="18"/>
        </w:rPr>
      </w:pPr>
      <w:r>
        <w:rPr>
          <w:rFonts w:asciiTheme="minorHAnsi" w:hAnsiTheme="minorHAnsi" w:cstheme="minorHAnsi"/>
          <w:sz w:val="18"/>
          <w:szCs w:val="18"/>
        </w:rPr>
        <w:t>Odprti postopek</w:t>
      </w:r>
    </w:p>
    <w:p w:rsidR="00D07CBE" w:rsidRPr="00CE0BA2" w:rsidRDefault="00AC793C" w:rsidP="00CE0BA2">
      <w:pPr>
        <w:pStyle w:val="Odstavekseznama"/>
        <w:spacing w:after="70"/>
        <w:ind w:left="360"/>
        <w:jc w:val="both"/>
        <w:rPr>
          <w:rFonts w:asciiTheme="minorHAnsi" w:hAnsiTheme="minorHAnsi" w:cstheme="minorHAnsi"/>
          <w:sz w:val="18"/>
          <w:szCs w:val="18"/>
        </w:rPr>
      </w:pPr>
      <w:r>
        <w:rPr>
          <w:rFonts w:asciiTheme="minorHAnsi" w:hAnsiTheme="minorHAnsi" w:cstheme="minorHAnsi"/>
          <w:sz w:val="18"/>
          <w:szCs w:val="18"/>
        </w:rPr>
        <w:t>Sklenitev o</w:t>
      </w:r>
      <w:r w:rsidR="00D07CBE">
        <w:rPr>
          <w:rFonts w:asciiTheme="minorHAnsi" w:hAnsiTheme="minorHAnsi" w:cstheme="minorHAnsi"/>
          <w:sz w:val="18"/>
          <w:szCs w:val="18"/>
        </w:rPr>
        <w:t>kvirn</w:t>
      </w:r>
      <w:r>
        <w:rPr>
          <w:rFonts w:asciiTheme="minorHAnsi" w:hAnsiTheme="minorHAnsi" w:cstheme="minorHAnsi"/>
          <w:sz w:val="18"/>
          <w:szCs w:val="18"/>
        </w:rPr>
        <w:t>ega</w:t>
      </w:r>
      <w:r w:rsidR="00D07CBE">
        <w:rPr>
          <w:rFonts w:asciiTheme="minorHAnsi" w:hAnsiTheme="minorHAnsi" w:cstheme="minorHAnsi"/>
          <w:sz w:val="18"/>
          <w:szCs w:val="18"/>
        </w:rPr>
        <w:t xml:space="preserve"> sporazum</w:t>
      </w:r>
      <w:r>
        <w:rPr>
          <w:rFonts w:asciiTheme="minorHAnsi" w:hAnsiTheme="minorHAnsi" w:cstheme="minorHAnsi"/>
          <w:sz w:val="18"/>
          <w:szCs w:val="18"/>
        </w:rPr>
        <w:t>a</w:t>
      </w:r>
      <w:r w:rsidR="00D07CBE">
        <w:rPr>
          <w:rFonts w:asciiTheme="minorHAnsi" w:hAnsiTheme="minorHAnsi" w:cstheme="minorHAnsi"/>
          <w:sz w:val="18"/>
          <w:szCs w:val="18"/>
        </w:rPr>
        <w:t xml:space="preserve"> (za posamezni sklop) z enim gospodarskim subjektom brez odpiranja konkurence</w:t>
      </w:r>
    </w:p>
    <w:p w:rsidR="00F73037" w:rsidRPr="001823F7" w:rsidRDefault="00F73037" w:rsidP="00F73037">
      <w:pPr>
        <w:pStyle w:val="Naslov1"/>
      </w:pPr>
      <w:r w:rsidRPr="001823F7">
        <w:t>PRAVNA PODLAGA</w:t>
      </w:r>
    </w:p>
    <w:p w:rsidR="00F73037" w:rsidRDefault="000D2A4E" w:rsidP="00F73037">
      <w:pPr>
        <w:ind w:left="357"/>
        <w:rPr>
          <w:rFonts w:asciiTheme="minorHAnsi" w:hAnsiTheme="minorHAnsi" w:cstheme="minorHAnsi"/>
          <w:sz w:val="18"/>
          <w:szCs w:val="18"/>
        </w:rPr>
      </w:pPr>
      <w:r>
        <w:rPr>
          <w:rFonts w:asciiTheme="minorHAnsi" w:hAnsiTheme="minorHAnsi" w:cstheme="minorHAnsi"/>
          <w:sz w:val="18"/>
          <w:szCs w:val="18"/>
        </w:rPr>
        <w:t>25. in 32</w:t>
      </w:r>
      <w:r w:rsidR="00AC793C">
        <w:rPr>
          <w:rFonts w:asciiTheme="minorHAnsi" w:hAnsiTheme="minorHAnsi" w:cstheme="minorHAnsi"/>
          <w:sz w:val="18"/>
          <w:szCs w:val="18"/>
        </w:rPr>
        <w:t xml:space="preserve">. </w:t>
      </w:r>
      <w:r w:rsidR="00CE0BA2">
        <w:rPr>
          <w:rFonts w:asciiTheme="minorHAnsi" w:hAnsiTheme="minorHAnsi" w:cstheme="minorHAnsi"/>
          <w:sz w:val="18"/>
          <w:szCs w:val="18"/>
        </w:rPr>
        <w:t>člen</w:t>
      </w:r>
      <w:r w:rsidR="009470E7" w:rsidRPr="001823F7">
        <w:rPr>
          <w:rFonts w:asciiTheme="minorHAnsi" w:hAnsiTheme="minorHAnsi" w:cstheme="minorHAnsi"/>
          <w:sz w:val="18"/>
          <w:szCs w:val="18"/>
        </w:rPr>
        <w:t xml:space="preserve"> </w:t>
      </w:r>
      <w:r w:rsidR="00F73037" w:rsidRPr="001823F7">
        <w:rPr>
          <w:rFonts w:asciiTheme="minorHAnsi" w:hAnsiTheme="minorHAnsi" w:cstheme="minorHAnsi"/>
          <w:sz w:val="18"/>
          <w:szCs w:val="18"/>
        </w:rPr>
        <w:t>Z</w:t>
      </w:r>
      <w:r w:rsidR="00AC793C">
        <w:rPr>
          <w:rFonts w:asciiTheme="minorHAnsi" w:hAnsiTheme="minorHAnsi" w:cstheme="minorHAnsi"/>
          <w:sz w:val="18"/>
          <w:szCs w:val="18"/>
        </w:rPr>
        <w:t>akona o javnem naročanju (Uradni list RS, št. 128/06, 16/08, 34/08, 19/10, 43/12, 90/12 in 19/14) (ZJN-2)</w:t>
      </w:r>
    </w:p>
    <w:p w:rsidR="00F73037" w:rsidRPr="001823F7" w:rsidRDefault="00F73037" w:rsidP="00F73037">
      <w:pPr>
        <w:pStyle w:val="Naslov1"/>
      </w:pPr>
      <w:r w:rsidRPr="001823F7">
        <w:t>RAZDELITEV NA SKLOPE</w:t>
      </w:r>
    </w:p>
    <w:p w:rsidR="00DC0AE5" w:rsidRPr="00DC0AE5"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Javno naročilo je razdeljeno na naslednje sklope:</w:t>
      </w:r>
    </w:p>
    <w:p w:rsidR="00DC0AE5" w:rsidRPr="00DC0AE5"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 xml:space="preserve">1. </w:t>
      </w:r>
      <w:r w:rsidR="000D2A4E">
        <w:rPr>
          <w:rFonts w:asciiTheme="minorHAnsi" w:hAnsiTheme="minorHAnsi" w:cstheme="minorHAnsi"/>
          <w:sz w:val="18"/>
          <w:szCs w:val="18"/>
        </w:rPr>
        <w:t>Zaščitna oblačila.</w:t>
      </w:r>
    </w:p>
    <w:p w:rsidR="00DC0AE5"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 xml:space="preserve">2. </w:t>
      </w:r>
      <w:r w:rsidR="000D2A4E">
        <w:rPr>
          <w:rFonts w:asciiTheme="minorHAnsi" w:hAnsiTheme="minorHAnsi" w:cstheme="minorHAnsi"/>
          <w:sz w:val="18"/>
          <w:szCs w:val="18"/>
        </w:rPr>
        <w:t>Zaščitna obuvala.</w:t>
      </w:r>
    </w:p>
    <w:p w:rsidR="000D2A4E" w:rsidRPr="00DC0AE5" w:rsidRDefault="000D2A4E" w:rsidP="00DC0AE5">
      <w:pPr>
        <w:ind w:left="357"/>
        <w:rPr>
          <w:rFonts w:asciiTheme="minorHAnsi" w:hAnsiTheme="minorHAnsi" w:cstheme="minorHAnsi"/>
          <w:sz w:val="18"/>
          <w:szCs w:val="18"/>
        </w:rPr>
      </w:pPr>
      <w:r>
        <w:rPr>
          <w:rFonts w:asciiTheme="minorHAnsi" w:hAnsiTheme="minorHAnsi" w:cstheme="minorHAnsi"/>
          <w:sz w:val="18"/>
          <w:szCs w:val="18"/>
        </w:rPr>
        <w:t>3. zaščitna oprema za roke in ostalo</w:t>
      </w:r>
    </w:p>
    <w:p w:rsidR="00DC0AE5" w:rsidRPr="00DC0AE5" w:rsidRDefault="00DC0AE5" w:rsidP="00DC0AE5">
      <w:pPr>
        <w:ind w:left="357"/>
        <w:rPr>
          <w:rFonts w:asciiTheme="minorHAnsi" w:hAnsiTheme="minorHAnsi" w:cstheme="minorHAnsi"/>
          <w:sz w:val="18"/>
          <w:szCs w:val="18"/>
        </w:rPr>
      </w:pPr>
    </w:p>
    <w:p w:rsidR="00DC0AE5" w:rsidRPr="00DC0AE5"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Ponudnik lahko predloži ponudbo za enega ali za oba razpisana sklopa blaga. V primeru, da</w:t>
      </w:r>
    </w:p>
    <w:p w:rsidR="00DC0AE5" w:rsidRPr="00DC0AE5"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ponudnik oddaja ponudbo za oba sklopa, mora biti njegova ponudba predložena tako, da se</w:t>
      </w:r>
    </w:p>
    <w:p w:rsidR="00F73037" w:rsidRPr="001823F7" w:rsidRDefault="00DC0AE5" w:rsidP="00DC0AE5">
      <w:pPr>
        <w:ind w:left="357"/>
        <w:rPr>
          <w:rFonts w:asciiTheme="minorHAnsi" w:hAnsiTheme="minorHAnsi" w:cstheme="minorHAnsi"/>
          <w:sz w:val="18"/>
          <w:szCs w:val="18"/>
        </w:rPr>
      </w:pPr>
      <w:r w:rsidRPr="00DC0AE5">
        <w:rPr>
          <w:rFonts w:asciiTheme="minorHAnsi" w:hAnsiTheme="minorHAnsi" w:cstheme="minorHAnsi"/>
          <w:sz w:val="18"/>
          <w:szCs w:val="18"/>
        </w:rPr>
        <w:t>lahko ocenjuje po razpisanih sklopih.</w:t>
      </w:r>
    </w:p>
    <w:p w:rsidR="00F73037" w:rsidRPr="001823F7" w:rsidRDefault="00F73037" w:rsidP="00F73037">
      <w:pPr>
        <w:pStyle w:val="Naslov1"/>
      </w:pPr>
      <w:r w:rsidRPr="001823F7">
        <w:t>VARIANTE</w:t>
      </w:r>
    </w:p>
    <w:p w:rsidR="00F73037" w:rsidRPr="001823F7" w:rsidRDefault="009470E7" w:rsidP="00F73037">
      <w:pPr>
        <w:ind w:firstLine="357"/>
        <w:rPr>
          <w:rFonts w:asciiTheme="minorHAnsi" w:hAnsiTheme="minorHAnsi" w:cstheme="minorHAnsi"/>
          <w:sz w:val="18"/>
          <w:szCs w:val="18"/>
        </w:rPr>
      </w:pPr>
      <w:r w:rsidRPr="001823F7">
        <w:rPr>
          <w:rFonts w:asciiTheme="minorHAnsi" w:hAnsiTheme="minorHAnsi" w:cstheme="minorHAnsi"/>
          <w:sz w:val="18"/>
          <w:szCs w:val="18"/>
        </w:rPr>
        <w:t xml:space="preserve">Variantne ponudbe niso </w:t>
      </w:r>
      <w:r w:rsidR="00F73037" w:rsidRPr="001823F7">
        <w:rPr>
          <w:rFonts w:asciiTheme="minorHAnsi" w:hAnsiTheme="minorHAnsi" w:cstheme="minorHAnsi"/>
          <w:sz w:val="18"/>
          <w:szCs w:val="18"/>
        </w:rPr>
        <w:t>dovoljene.</w:t>
      </w:r>
    </w:p>
    <w:p w:rsidR="00F73037" w:rsidRPr="001823F7" w:rsidRDefault="00F73037" w:rsidP="00F73037">
      <w:pPr>
        <w:pStyle w:val="Naslov1"/>
      </w:pPr>
      <w:r w:rsidRPr="001823F7">
        <w:t>OPCIJE</w:t>
      </w:r>
    </w:p>
    <w:p w:rsidR="00F73037" w:rsidRPr="001823F7" w:rsidRDefault="00F73037" w:rsidP="00F73037">
      <w:pPr>
        <w:ind w:firstLine="357"/>
        <w:rPr>
          <w:rFonts w:asciiTheme="minorHAnsi" w:hAnsiTheme="minorHAnsi" w:cstheme="minorHAnsi"/>
          <w:sz w:val="18"/>
          <w:szCs w:val="18"/>
        </w:rPr>
      </w:pPr>
      <w:r w:rsidRPr="001823F7">
        <w:rPr>
          <w:rFonts w:asciiTheme="minorHAnsi" w:hAnsiTheme="minorHAnsi" w:cstheme="minorHAnsi"/>
          <w:sz w:val="18"/>
          <w:szCs w:val="18"/>
        </w:rPr>
        <w:t xml:space="preserve">Opcije </w:t>
      </w:r>
      <w:r w:rsidR="009470E7" w:rsidRPr="001823F7">
        <w:rPr>
          <w:rFonts w:asciiTheme="minorHAnsi" w:hAnsiTheme="minorHAnsi" w:cstheme="minorHAnsi"/>
          <w:sz w:val="18"/>
          <w:szCs w:val="18"/>
        </w:rPr>
        <w:t xml:space="preserve">niso </w:t>
      </w:r>
      <w:r w:rsidRPr="001823F7">
        <w:rPr>
          <w:rFonts w:asciiTheme="minorHAnsi" w:hAnsiTheme="minorHAnsi" w:cstheme="minorHAnsi"/>
          <w:sz w:val="18"/>
          <w:szCs w:val="18"/>
        </w:rPr>
        <w:t>dovoljene.</w:t>
      </w:r>
    </w:p>
    <w:p w:rsidR="00F73037" w:rsidRPr="001823F7" w:rsidRDefault="00F73037" w:rsidP="00F73037">
      <w:pPr>
        <w:pStyle w:val="Naslov1"/>
      </w:pPr>
      <w:r w:rsidRPr="001823F7">
        <w:t>ROK VELJAVNOSTI PONUDBE</w:t>
      </w:r>
    </w:p>
    <w:p w:rsidR="00F73037" w:rsidRPr="001823F7" w:rsidRDefault="00F73037" w:rsidP="00F73037">
      <w:pPr>
        <w:ind w:firstLine="357"/>
        <w:rPr>
          <w:rFonts w:asciiTheme="minorHAnsi" w:hAnsiTheme="minorHAnsi" w:cstheme="minorHAnsi"/>
          <w:sz w:val="18"/>
          <w:szCs w:val="18"/>
        </w:rPr>
      </w:pPr>
      <w:r w:rsidRPr="001823F7">
        <w:rPr>
          <w:rFonts w:asciiTheme="minorHAnsi" w:hAnsiTheme="minorHAnsi" w:cstheme="minorHAnsi"/>
          <w:sz w:val="18"/>
          <w:szCs w:val="18"/>
        </w:rPr>
        <w:t>120 dni od dneva oddaje ponudbe</w:t>
      </w:r>
    </w:p>
    <w:p w:rsidR="00F73037" w:rsidRPr="001823F7" w:rsidRDefault="00103A7E" w:rsidP="00F73037">
      <w:pPr>
        <w:pStyle w:val="Naslov1"/>
      </w:pPr>
      <w:r>
        <w:t xml:space="preserve">OBDOBJE VELJAVNOSTI </w:t>
      </w:r>
      <w:r w:rsidR="00CE0BA2">
        <w:t>POGODBE</w:t>
      </w:r>
    </w:p>
    <w:p w:rsidR="00255FF2" w:rsidRPr="00DD1BA8" w:rsidRDefault="000D2A4E" w:rsidP="00F70399">
      <w:pPr>
        <w:pStyle w:val="Odstavekseznama"/>
        <w:numPr>
          <w:ilvl w:val="0"/>
          <w:numId w:val="38"/>
        </w:numPr>
        <w:rPr>
          <w:rFonts w:asciiTheme="minorHAnsi" w:hAnsiTheme="minorHAnsi" w:cstheme="minorHAnsi"/>
          <w:sz w:val="18"/>
          <w:szCs w:val="18"/>
        </w:rPr>
      </w:pPr>
      <w:r>
        <w:rPr>
          <w:rFonts w:asciiTheme="minorHAnsi" w:hAnsiTheme="minorHAnsi" w:cstheme="minorHAnsi"/>
          <w:sz w:val="18"/>
          <w:szCs w:val="18"/>
        </w:rPr>
        <w:t>24</w:t>
      </w:r>
      <w:r w:rsidR="008028CE" w:rsidRPr="00DD1BA8">
        <w:rPr>
          <w:rFonts w:asciiTheme="minorHAnsi" w:hAnsiTheme="minorHAnsi" w:cstheme="minorHAnsi"/>
          <w:sz w:val="18"/>
          <w:szCs w:val="18"/>
        </w:rPr>
        <w:t xml:space="preserve"> mesecev </w:t>
      </w:r>
    </w:p>
    <w:p w:rsidR="00F73037" w:rsidRPr="001823F7" w:rsidRDefault="00F73037" w:rsidP="00F73037">
      <w:pPr>
        <w:pStyle w:val="Naslov1"/>
      </w:pPr>
      <w:r w:rsidRPr="001823F7">
        <w:t>JEZIK PONUDBE</w:t>
      </w:r>
    </w:p>
    <w:p w:rsidR="00F73037" w:rsidRPr="001823F7" w:rsidRDefault="00F73037" w:rsidP="00F73037">
      <w:pPr>
        <w:ind w:left="357"/>
        <w:rPr>
          <w:rFonts w:asciiTheme="minorHAnsi" w:hAnsiTheme="minorHAnsi" w:cstheme="minorHAnsi"/>
          <w:sz w:val="18"/>
          <w:szCs w:val="18"/>
        </w:rPr>
      </w:pPr>
      <w:r w:rsidRPr="001823F7">
        <w:rPr>
          <w:rFonts w:asciiTheme="minorHAnsi" w:hAnsiTheme="minorHAnsi" w:cstheme="minorHAnsi"/>
          <w:sz w:val="18"/>
          <w:szCs w:val="18"/>
        </w:rPr>
        <w:t>Ponudnik mora ponudbo predložiti v slovenskem jeziku.</w:t>
      </w:r>
    </w:p>
    <w:p w:rsidR="00F73037" w:rsidRPr="001823F7" w:rsidRDefault="00F73037" w:rsidP="00F73037">
      <w:pPr>
        <w:pStyle w:val="Naslov1"/>
      </w:pPr>
      <w:r w:rsidRPr="001823F7">
        <w:t>NASTOPANJE S PODIZVAJALCI</w:t>
      </w:r>
    </w:p>
    <w:p w:rsidR="00F73037" w:rsidRPr="001823F7" w:rsidRDefault="00CE0BA2" w:rsidP="00F73037">
      <w:pPr>
        <w:pStyle w:val="Telobesedila"/>
        <w:spacing w:before="40" w:after="40"/>
        <w:ind w:left="357"/>
        <w:jc w:val="left"/>
        <w:rPr>
          <w:rFonts w:asciiTheme="minorHAnsi" w:hAnsiTheme="minorHAnsi" w:cstheme="minorHAnsi"/>
          <w:sz w:val="18"/>
          <w:szCs w:val="18"/>
        </w:rPr>
      </w:pPr>
      <w:r>
        <w:rPr>
          <w:rFonts w:asciiTheme="minorHAnsi" w:hAnsiTheme="minorHAnsi" w:cstheme="minorHAnsi"/>
          <w:sz w:val="18"/>
          <w:szCs w:val="18"/>
        </w:rPr>
        <w:t>Nastopanje s podizvajalci ni</w:t>
      </w:r>
      <w:r w:rsidR="00F73037" w:rsidRPr="001823F7">
        <w:rPr>
          <w:rFonts w:asciiTheme="minorHAnsi" w:hAnsiTheme="minorHAnsi" w:cstheme="minorHAnsi"/>
          <w:sz w:val="18"/>
          <w:szCs w:val="18"/>
        </w:rPr>
        <w:t xml:space="preserve"> dovoljeno.</w:t>
      </w:r>
    </w:p>
    <w:p w:rsidR="00F73037" w:rsidRPr="001823F7" w:rsidRDefault="00F73037" w:rsidP="00F73037">
      <w:pPr>
        <w:pStyle w:val="Naslov1"/>
      </w:pPr>
      <w:r w:rsidRPr="001823F7">
        <w:t>ROK PLAČILA S STRANI NAROČNIKA</w:t>
      </w:r>
    </w:p>
    <w:p w:rsidR="00F73037" w:rsidRPr="001823F7" w:rsidRDefault="009470E7" w:rsidP="00495D2D">
      <w:pPr>
        <w:ind w:left="357"/>
        <w:rPr>
          <w:rFonts w:asciiTheme="minorHAnsi" w:hAnsiTheme="minorHAnsi" w:cstheme="minorHAnsi"/>
          <w:sz w:val="18"/>
          <w:szCs w:val="18"/>
        </w:rPr>
      </w:pPr>
      <w:r w:rsidRPr="001823F7">
        <w:rPr>
          <w:rFonts w:asciiTheme="minorHAnsi" w:hAnsiTheme="minorHAnsi" w:cstheme="minorHAnsi"/>
          <w:sz w:val="18"/>
          <w:szCs w:val="18"/>
        </w:rPr>
        <w:t>30 dni od prejema listine, ki je podlaga za izplačilo</w:t>
      </w:r>
    </w:p>
    <w:p w:rsidR="00F73037" w:rsidRPr="001823F7" w:rsidRDefault="00495D2D" w:rsidP="00495D2D">
      <w:pPr>
        <w:pStyle w:val="Naslov1"/>
      </w:pPr>
      <w:r w:rsidRPr="001823F7">
        <w:t>MERILO ZA IZBOR PONUDBE</w:t>
      </w:r>
    </w:p>
    <w:p w:rsidR="007F604D" w:rsidRPr="001823F7" w:rsidRDefault="006D29D8" w:rsidP="00AD275A">
      <w:pPr>
        <w:ind w:left="357"/>
        <w:rPr>
          <w:rFonts w:asciiTheme="minorHAnsi" w:hAnsiTheme="minorHAnsi" w:cstheme="minorHAnsi"/>
          <w:sz w:val="18"/>
          <w:szCs w:val="18"/>
        </w:rPr>
      </w:pPr>
      <w:r w:rsidRPr="001823F7">
        <w:rPr>
          <w:rFonts w:asciiTheme="minorHAnsi" w:hAnsiTheme="minorHAnsi" w:cstheme="minorHAnsi"/>
          <w:sz w:val="18"/>
          <w:szCs w:val="18"/>
        </w:rPr>
        <w:t>Najnižja cena</w:t>
      </w:r>
      <w:r w:rsidR="00EB3249" w:rsidRPr="001823F7">
        <w:rPr>
          <w:rFonts w:asciiTheme="minorHAnsi" w:hAnsiTheme="minorHAnsi" w:cstheme="minorHAnsi"/>
          <w:sz w:val="18"/>
          <w:szCs w:val="18"/>
        </w:rPr>
        <w:t xml:space="preserve"> </w:t>
      </w:r>
    </w:p>
    <w:p w:rsidR="006D29D8" w:rsidRPr="001823F7" w:rsidRDefault="006D29D8" w:rsidP="006D29D8">
      <w:pPr>
        <w:pStyle w:val="Naslov1"/>
      </w:pPr>
      <w:r w:rsidRPr="001823F7">
        <w:t>KONTAKTNA OSEBA S STRANI NAROČNIKA</w:t>
      </w:r>
    </w:p>
    <w:p w:rsidR="006D29D8" w:rsidRPr="001823F7" w:rsidRDefault="00BD795E" w:rsidP="006D29D8">
      <w:pPr>
        <w:pStyle w:val="Naslov1"/>
        <w:numPr>
          <w:ilvl w:val="0"/>
          <w:numId w:val="0"/>
        </w:numPr>
        <w:ind w:left="357"/>
      </w:pPr>
      <w:r>
        <w:t>Rajko Kaučič</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 xml:space="preserve">Tel. št.: </w:t>
      </w:r>
      <w:r w:rsidR="00103A7E">
        <w:rPr>
          <w:rFonts w:asciiTheme="minorHAnsi" w:hAnsiTheme="minorHAnsi" w:cstheme="minorHAnsi"/>
          <w:sz w:val="18"/>
          <w:szCs w:val="18"/>
        </w:rPr>
        <w:t>02 / 620</w:t>
      </w:r>
      <w:r w:rsidR="00BD795E">
        <w:rPr>
          <w:rFonts w:asciiTheme="minorHAnsi" w:hAnsiTheme="minorHAnsi" w:cstheme="minorHAnsi"/>
          <w:sz w:val="18"/>
          <w:szCs w:val="18"/>
        </w:rPr>
        <w:t xml:space="preserve"> 73 40</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Faks:</w:t>
      </w:r>
      <w:r w:rsidR="00EB5FC2">
        <w:rPr>
          <w:rFonts w:asciiTheme="minorHAnsi" w:hAnsiTheme="minorHAnsi" w:cstheme="minorHAnsi"/>
          <w:sz w:val="18"/>
          <w:szCs w:val="18"/>
        </w:rPr>
        <w:t xml:space="preserve"> 02 / 620 73 31</w:t>
      </w:r>
    </w:p>
    <w:p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E-pošta:</w:t>
      </w:r>
      <w:r w:rsidR="00103A7E">
        <w:rPr>
          <w:rFonts w:asciiTheme="minorHAnsi" w:hAnsiTheme="minorHAnsi" w:cstheme="minorHAnsi"/>
          <w:sz w:val="18"/>
          <w:szCs w:val="18"/>
        </w:rPr>
        <w:t xml:space="preserve"> </w:t>
      </w:r>
      <w:r w:rsidR="00BD795E">
        <w:rPr>
          <w:rFonts w:asciiTheme="minorHAnsi" w:hAnsiTheme="minorHAnsi" w:cstheme="minorHAnsi"/>
          <w:sz w:val="18"/>
          <w:szCs w:val="18"/>
        </w:rPr>
        <w:t>rajko</w:t>
      </w:r>
      <w:r w:rsidR="00684568">
        <w:rPr>
          <w:rFonts w:asciiTheme="minorHAnsi" w:hAnsiTheme="minorHAnsi" w:cstheme="minorHAnsi"/>
          <w:sz w:val="18"/>
          <w:szCs w:val="18"/>
        </w:rPr>
        <w:t>.kaucic</w:t>
      </w:r>
      <w:r w:rsidR="00AD275A">
        <w:rPr>
          <w:rFonts w:asciiTheme="minorHAnsi" w:hAnsiTheme="minorHAnsi" w:cstheme="minorHAnsi"/>
          <w:sz w:val="18"/>
          <w:szCs w:val="18"/>
        </w:rPr>
        <w:t>@js-ptuj.si</w:t>
      </w:r>
    </w:p>
    <w:p w:rsidR="00F73037" w:rsidRPr="001823F7" w:rsidRDefault="006D29D8" w:rsidP="005867B6">
      <w:pPr>
        <w:pStyle w:val="Naslov1"/>
      </w:pPr>
      <w:r w:rsidRPr="001823F7">
        <w:t>ROK ZA PREDLOŽITEV PONUDB</w:t>
      </w:r>
    </w:p>
    <w:p w:rsidR="006D29D8" w:rsidRDefault="000D2A4E" w:rsidP="006D29D8">
      <w:pPr>
        <w:ind w:firstLine="357"/>
        <w:rPr>
          <w:rFonts w:asciiTheme="minorHAnsi" w:hAnsiTheme="minorHAnsi" w:cstheme="minorHAnsi"/>
          <w:sz w:val="18"/>
          <w:szCs w:val="18"/>
        </w:rPr>
      </w:pPr>
      <w:del w:id="5" w:author="Svetlana Miloševič" w:date="2015-08-31T10:38:00Z">
        <w:r w:rsidDel="00DF0C17">
          <w:rPr>
            <w:rFonts w:asciiTheme="minorHAnsi" w:hAnsiTheme="minorHAnsi" w:cstheme="minorHAnsi"/>
            <w:sz w:val="18"/>
            <w:szCs w:val="18"/>
          </w:rPr>
          <w:delText>7</w:delText>
        </w:r>
      </w:del>
      <w:ins w:id="6" w:author="Svetlana Miloševič" w:date="2015-08-31T10:39:00Z">
        <w:r w:rsidR="00DF0C17">
          <w:rPr>
            <w:rFonts w:asciiTheme="minorHAnsi" w:hAnsiTheme="minorHAnsi" w:cstheme="minorHAnsi"/>
            <w:sz w:val="18"/>
            <w:szCs w:val="18"/>
          </w:rPr>
          <w:t>11</w:t>
        </w:r>
      </w:ins>
      <w:r>
        <w:rPr>
          <w:rFonts w:asciiTheme="minorHAnsi" w:hAnsiTheme="minorHAnsi" w:cstheme="minorHAnsi"/>
          <w:sz w:val="18"/>
          <w:szCs w:val="18"/>
        </w:rPr>
        <w:t>. 9. 2015  do vključno 10</w:t>
      </w:r>
      <w:r w:rsidR="009470E7" w:rsidRPr="001823F7">
        <w:rPr>
          <w:rFonts w:asciiTheme="minorHAnsi" w:hAnsiTheme="minorHAnsi" w:cstheme="minorHAnsi"/>
          <w:sz w:val="18"/>
          <w:szCs w:val="18"/>
        </w:rPr>
        <w:t>.00</w:t>
      </w:r>
      <w:r w:rsidR="006D29D8" w:rsidRPr="001823F7">
        <w:rPr>
          <w:rFonts w:asciiTheme="minorHAnsi" w:hAnsiTheme="minorHAnsi" w:cstheme="minorHAnsi"/>
          <w:sz w:val="18"/>
          <w:szCs w:val="18"/>
        </w:rPr>
        <w:t xml:space="preserve"> ure</w:t>
      </w:r>
    </w:p>
    <w:p w:rsidR="00DD1BA8" w:rsidRPr="001823F7" w:rsidRDefault="00DD1BA8" w:rsidP="006D29D8">
      <w:pPr>
        <w:ind w:firstLine="357"/>
        <w:rPr>
          <w:rFonts w:asciiTheme="minorHAnsi" w:hAnsiTheme="minorHAnsi" w:cstheme="minorHAnsi"/>
          <w:sz w:val="18"/>
          <w:szCs w:val="18"/>
        </w:rPr>
      </w:pPr>
    </w:p>
    <w:p w:rsidR="00F73037" w:rsidRPr="001823F7" w:rsidRDefault="006D29D8" w:rsidP="006D29D8">
      <w:pPr>
        <w:pStyle w:val="Naslov1"/>
      </w:pPr>
      <w:r w:rsidRPr="001823F7">
        <w:lastRenderedPageBreak/>
        <w:t>NASLOV ZA POSREDOVANJE PONUDBE - VLOŽIŠČE</w:t>
      </w:r>
    </w:p>
    <w:p w:rsidR="006D29D8" w:rsidRPr="001823F7" w:rsidRDefault="00855CC6" w:rsidP="003A65D9">
      <w:pPr>
        <w:ind w:left="357"/>
        <w:rPr>
          <w:rFonts w:asciiTheme="minorHAnsi" w:hAnsiTheme="minorHAnsi" w:cstheme="minorHAnsi"/>
          <w:sz w:val="18"/>
          <w:szCs w:val="18"/>
        </w:rPr>
      </w:pPr>
      <w:r w:rsidRPr="001823F7">
        <w:rPr>
          <w:rFonts w:asciiTheme="minorHAnsi" w:hAnsiTheme="minorHAnsi" w:cstheme="minorHAnsi"/>
          <w:sz w:val="18"/>
          <w:szCs w:val="18"/>
        </w:rPr>
        <w:t>Javne službe Ptuj d.o.o., Ulica heroja Lacka 3</w:t>
      </w:r>
      <w:r w:rsidR="006D29D8" w:rsidRPr="001823F7">
        <w:rPr>
          <w:rFonts w:asciiTheme="minorHAnsi" w:hAnsiTheme="minorHAnsi" w:cstheme="minorHAnsi"/>
          <w:sz w:val="18"/>
          <w:szCs w:val="18"/>
        </w:rPr>
        <w:t>, 2250 Ptuj</w:t>
      </w:r>
    </w:p>
    <w:p w:rsidR="006D29D8" w:rsidRPr="001823F7" w:rsidRDefault="006D29D8" w:rsidP="00F73037">
      <w:pPr>
        <w:ind w:left="357"/>
        <w:rPr>
          <w:rFonts w:asciiTheme="minorHAnsi" w:hAnsiTheme="minorHAnsi" w:cstheme="minorHAnsi"/>
          <w:sz w:val="18"/>
          <w:szCs w:val="18"/>
        </w:rPr>
      </w:pPr>
      <w:r w:rsidRPr="001823F7">
        <w:rPr>
          <w:rFonts w:asciiTheme="minorHAnsi" w:hAnsiTheme="minorHAnsi" w:cstheme="minorHAnsi"/>
          <w:sz w:val="18"/>
          <w:szCs w:val="18"/>
        </w:rPr>
        <w:t>Ponudnik lahko ponudbo predloži tudi osebno v sprejemni pisarni naročnika</w:t>
      </w:r>
    </w:p>
    <w:p w:rsidR="006D29D8" w:rsidRPr="001823F7" w:rsidRDefault="006D29D8" w:rsidP="006D29D8">
      <w:pPr>
        <w:pStyle w:val="Naslov1"/>
      </w:pPr>
      <w:r w:rsidRPr="001823F7">
        <w:t>JAVNO ODPIRANJE PONUDB</w:t>
      </w:r>
    </w:p>
    <w:p w:rsidR="006D29D8" w:rsidRPr="001823F7" w:rsidRDefault="000D2A4E" w:rsidP="006D29D8">
      <w:pPr>
        <w:pStyle w:val="Telobesedila"/>
        <w:ind w:left="357"/>
        <w:rPr>
          <w:rFonts w:asciiTheme="minorHAnsi" w:hAnsiTheme="minorHAnsi" w:cstheme="minorHAnsi"/>
          <w:sz w:val="18"/>
          <w:szCs w:val="18"/>
        </w:rPr>
      </w:pPr>
      <w:del w:id="7" w:author="Svetlana Miloševič" w:date="2015-08-31T10:39:00Z">
        <w:r w:rsidDel="00DF0C17">
          <w:rPr>
            <w:rFonts w:asciiTheme="minorHAnsi" w:hAnsiTheme="minorHAnsi" w:cstheme="minorHAnsi"/>
            <w:sz w:val="18"/>
            <w:szCs w:val="18"/>
          </w:rPr>
          <w:delText>8</w:delText>
        </w:r>
      </w:del>
      <w:ins w:id="8" w:author="Svetlana Miloševič" w:date="2015-08-31T10:39:00Z">
        <w:r w:rsidR="00DF0C17">
          <w:rPr>
            <w:rFonts w:asciiTheme="minorHAnsi" w:hAnsiTheme="minorHAnsi" w:cstheme="minorHAnsi"/>
            <w:sz w:val="18"/>
            <w:szCs w:val="18"/>
          </w:rPr>
          <w:t>14</w:t>
        </w:r>
      </w:ins>
      <w:r>
        <w:rPr>
          <w:rFonts w:asciiTheme="minorHAnsi" w:hAnsiTheme="minorHAnsi" w:cstheme="minorHAnsi"/>
          <w:sz w:val="18"/>
          <w:szCs w:val="18"/>
        </w:rPr>
        <w:t xml:space="preserve">. 9. </w:t>
      </w:r>
      <w:r w:rsidR="00FE1C3C">
        <w:rPr>
          <w:rFonts w:asciiTheme="minorHAnsi" w:hAnsiTheme="minorHAnsi" w:cstheme="minorHAnsi"/>
          <w:sz w:val="18"/>
          <w:szCs w:val="18"/>
        </w:rPr>
        <w:t>2015</w:t>
      </w:r>
      <w:r w:rsidR="006D29D8" w:rsidRPr="001823F7">
        <w:rPr>
          <w:rFonts w:asciiTheme="minorHAnsi" w:hAnsiTheme="minorHAnsi" w:cstheme="minorHAnsi"/>
          <w:sz w:val="18"/>
          <w:szCs w:val="18"/>
        </w:rPr>
        <w:t xml:space="preserve"> ob </w:t>
      </w:r>
      <w:r w:rsidR="005E7670">
        <w:rPr>
          <w:rFonts w:asciiTheme="minorHAnsi" w:hAnsiTheme="minorHAnsi" w:cstheme="minorHAnsi"/>
          <w:sz w:val="18"/>
          <w:szCs w:val="18"/>
        </w:rPr>
        <w:t>1</w:t>
      </w:r>
      <w:r>
        <w:rPr>
          <w:rFonts w:asciiTheme="minorHAnsi" w:hAnsiTheme="minorHAnsi" w:cstheme="minorHAnsi"/>
          <w:sz w:val="18"/>
          <w:szCs w:val="18"/>
        </w:rPr>
        <w:t>3.0</w:t>
      </w:r>
      <w:r w:rsidR="009470E7" w:rsidRPr="001823F7">
        <w:rPr>
          <w:rFonts w:asciiTheme="minorHAnsi" w:hAnsiTheme="minorHAnsi" w:cstheme="minorHAnsi"/>
          <w:sz w:val="18"/>
          <w:szCs w:val="18"/>
        </w:rPr>
        <w:t xml:space="preserve">0 </w:t>
      </w:r>
      <w:r w:rsidR="006D29D8" w:rsidRPr="001823F7">
        <w:rPr>
          <w:rFonts w:asciiTheme="minorHAnsi" w:hAnsiTheme="minorHAnsi" w:cstheme="minorHAnsi"/>
          <w:sz w:val="18"/>
          <w:szCs w:val="18"/>
        </w:rPr>
        <w:t>uri v prostorih naročnika</w:t>
      </w:r>
    </w:p>
    <w:p w:rsidR="006D29D8" w:rsidRPr="001823F7" w:rsidRDefault="006D29D8" w:rsidP="006D29D8">
      <w:pPr>
        <w:pStyle w:val="Telobesedila"/>
        <w:ind w:left="357"/>
        <w:rPr>
          <w:rFonts w:asciiTheme="minorHAnsi" w:hAnsiTheme="minorHAnsi" w:cstheme="minorHAnsi"/>
          <w:sz w:val="18"/>
          <w:szCs w:val="18"/>
        </w:rPr>
      </w:pPr>
    </w:p>
    <w:p w:rsidR="005867B6"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Predstavniki ponudnikov se izkažejo naročniku s pisnim pooblastilom za zastopanje ponudnika (OBR-18). Pooblastila ne potrebujejo predstavniki ponudnikov, ki so registrirani za zastopanje. Nepooblaščeni predstavniki ponudnikov ne morejo opravljati dejanj, ki pomenijo zastopanje ponudnika.</w:t>
      </w:r>
    </w:p>
    <w:p w:rsidR="005867B6" w:rsidRPr="001823F7" w:rsidRDefault="005867B6" w:rsidP="006D29D8">
      <w:pPr>
        <w:ind w:left="357"/>
        <w:rPr>
          <w:rFonts w:asciiTheme="minorHAnsi" w:hAnsiTheme="minorHAnsi" w:cstheme="minorHAnsi"/>
          <w:sz w:val="18"/>
          <w:szCs w:val="18"/>
        </w:rPr>
      </w:pPr>
    </w:p>
    <w:p w:rsidR="005867B6" w:rsidRPr="001823F7" w:rsidRDefault="005867B6" w:rsidP="005867B6">
      <w:pPr>
        <w:pStyle w:val="Naslov1"/>
      </w:pPr>
      <w:r w:rsidRPr="001823F7">
        <w:t>ZA PRAVILNOST PONUDBE MORA PONUDNIK PREDLOŽITI IZPOLNJENO NASLEDNJO DOKUMENTACIJO:</w:t>
      </w:r>
    </w:p>
    <w:p w:rsidR="005867B6" w:rsidRPr="001823F7" w:rsidRDefault="005867B6" w:rsidP="005867B6">
      <w:pPr>
        <w:pStyle w:val="Odstavekseznama"/>
        <w:numPr>
          <w:ilvl w:val="0"/>
          <w:numId w:val="9"/>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Ovojnica, nalepljena na zunanjo ovojnico ponudbe</w:t>
      </w:r>
      <w:r w:rsidR="00927EDE" w:rsidRPr="001823F7">
        <w:rPr>
          <w:rFonts w:asciiTheme="minorHAnsi" w:hAnsiTheme="minorHAnsi" w:cstheme="minorHAnsi"/>
          <w:sz w:val="18"/>
          <w:szCs w:val="18"/>
        </w:rPr>
        <w:t xml:space="preserve">   (OBR-1)</w:t>
      </w:r>
    </w:p>
    <w:p w:rsidR="005867B6" w:rsidRPr="001823F7" w:rsidRDefault="005867B6" w:rsidP="005867B6">
      <w:pPr>
        <w:pStyle w:val="Odstavekseznama"/>
        <w:numPr>
          <w:ilvl w:val="0"/>
          <w:numId w:val="9"/>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Prijava</w:t>
      </w:r>
      <w:r w:rsidR="00927EDE" w:rsidRPr="001823F7">
        <w:rPr>
          <w:rFonts w:asciiTheme="minorHAnsi" w:hAnsiTheme="minorHAnsi" w:cstheme="minorHAnsi"/>
          <w:sz w:val="18"/>
          <w:szCs w:val="18"/>
        </w:rPr>
        <w:t xml:space="preserve">   (OBR-2)</w:t>
      </w:r>
    </w:p>
    <w:p w:rsidR="005867B6" w:rsidRDefault="005867B6" w:rsidP="005867B6">
      <w:pPr>
        <w:pStyle w:val="Odstavekseznama"/>
        <w:numPr>
          <w:ilvl w:val="0"/>
          <w:numId w:val="9"/>
        </w:numPr>
        <w:spacing w:after="120" w:line="288" w:lineRule="auto"/>
        <w:rPr>
          <w:rFonts w:asciiTheme="minorHAnsi" w:hAnsiTheme="minorHAnsi" w:cstheme="minorHAnsi"/>
          <w:sz w:val="18"/>
          <w:szCs w:val="18"/>
        </w:rPr>
      </w:pPr>
      <w:r w:rsidRPr="001823F7">
        <w:rPr>
          <w:rFonts w:asciiTheme="minorHAnsi" w:hAnsiTheme="minorHAnsi" w:cstheme="minorHAnsi"/>
          <w:sz w:val="18"/>
          <w:szCs w:val="18"/>
        </w:rPr>
        <w:t>Zahtevano dokumentacijo iz 3. poglavja razpisne dokumentacije</w:t>
      </w:r>
    </w:p>
    <w:p w:rsidR="00C02107" w:rsidRDefault="00C02107" w:rsidP="005867B6">
      <w:pPr>
        <w:pStyle w:val="Odstavekseznama"/>
        <w:numPr>
          <w:ilvl w:val="0"/>
          <w:numId w:val="9"/>
        </w:numPr>
        <w:spacing w:after="120" w:line="288" w:lineRule="auto"/>
        <w:rPr>
          <w:rFonts w:asciiTheme="minorHAnsi" w:hAnsiTheme="minorHAnsi" w:cstheme="minorHAnsi"/>
          <w:sz w:val="18"/>
          <w:szCs w:val="18"/>
        </w:rPr>
      </w:pPr>
      <w:r>
        <w:rPr>
          <w:rFonts w:asciiTheme="minorHAnsi" w:hAnsiTheme="minorHAnsi" w:cstheme="minorHAnsi"/>
          <w:sz w:val="18"/>
          <w:szCs w:val="18"/>
        </w:rPr>
        <w:t>Predračun/ponudba (OBR-6)</w:t>
      </w:r>
    </w:p>
    <w:p w:rsidR="00BA077A" w:rsidRDefault="00C02107" w:rsidP="00BA077A">
      <w:pPr>
        <w:pStyle w:val="Odstavekseznama"/>
        <w:spacing w:after="120" w:line="288" w:lineRule="auto"/>
        <w:ind w:left="1077"/>
        <w:rPr>
          <w:rFonts w:asciiTheme="minorHAnsi" w:hAnsiTheme="minorHAnsi" w:cstheme="minorHAnsi"/>
          <w:sz w:val="18"/>
          <w:szCs w:val="18"/>
        </w:rPr>
      </w:pPr>
      <w:r>
        <w:rPr>
          <w:rFonts w:asciiTheme="minorHAnsi" w:hAnsiTheme="minorHAnsi" w:cstheme="minorHAnsi"/>
          <w:sz w:val="18"/>
          <w:szCs w:val="18"/>
        </w:rPr>
        <w:t xml:space="preserve">- obvezna </w:t>
      </w:r>
      <w:ins w:id="9" w:author="Svetlana Miloševič" w:date="2015-08-31T10:58:00Z">
        <w:r w:rsidR="00057B49">
          <w:rPr>
            <w:rFonts w:asciiTheme="minorHAnsi" w:hAnsiTheme="minorHAnsi" w:cstheme="minorHAnsi"/>
            <w:sz w:val="18"/>
            <w:szCs w:val="18"/>
          </w:rPr>
          <w:t xml:space="preserve">nova </w:t>
        </w:r>
      </w:ins>
      <w:r>
        <w:rPr>
          <w:rFonts w:asciiTheme="minorHAnsi" w:hAnsiTheme="minorHAnsi" w:cstheme="minorHAnsi"/>
          <w:sz w:val="18"/>
          <w:szCs w:val="18"/>
        </w:rPr>
        <w:t>priloga</w:t>
      </w:r>
      <w:r w:rsidR="001C28D6">
        <w:rPr>
          <w:rFonts w:asciiTheme="minorHAnsi" w:hAnsiTheme="minorHAnsi" w:cstheme="minorHAnsi"/>
          <w:sz w:val="18"/>
          <w:szCs w:val="18"/>
        </w:rPr>
        <w:t xml:space="preserve"> (OBR-6a) </w:t>
      </w:r>
      <w:r>
        <w:rPr>
          <w:rFonts w:asciiTheme="minorHAnsi" w:hAnsiTheme="minorHAnsi" w:cstheme="minorHAnsi"/>
          <w:sz w:val="18"/>
          <w:szCs w:val="18"/>
        </w:rPr>
        <w:t>-</w:t>
      </w:r>
      <w:r w:rsidR="000D2A4E">
        <w:rPr>
          <w:rFonts w:asciiTheme="minorHAnsi" w:hAnsiTheme="minorHAnsi" w:cstheme="minorHAnsi"/>
          <w:sz w:val="18"/>
          <w:szCs w:val="18"/>
        </w:rPr>
        <w:t xml:space="preserve">seznam opreme po sklopih </w:t>
      </w:r>
      <w:r w:rsidR="001C28D6">
        <w:rPr>
          <w:rFonts w:asciiTheme="minorHAnsi" w:hAnsiTheme="minorHAnsi" w:cstheme="minorHAnsi"/>
          <w:sz w:val="18"/>
          <w:szCs w:val="18"/>
        </w:rPr>
        <w:t>(oz. tehnične specifikacije</w:t>
      </w:r>
      <w:ins w:id="10" w:author="Svetlana Miloševič" w:date="2015-08-31T10:59:00Z">
        <w:r w:rsidR="00057B49">
          <w:rPr>
            <w:rFonts w:asciiTheme="minorHAnsi" w:hAnsiTheme="minorHAnsi" w:cstheme="minorHAnsi"/>
            <w:sz w:val="18"/>
            <w:szCs w:val="18"/>
          </w:rPr>
          <w:t xml:space="preserve">  z dodatnimi tehničnimi spec./glede na sklop – kapa, </w:t>
        </w:r>
        <w:proofErr w:type="spellStart"/>
        <w:r w:rsidR="00057B49">
          <w:rPr>
            <w:rFonts w:asciiTheme="minorHAnsi" w:hAnsiTheme="minorHAnsi" w:cstheme="minorHAnsi"/>
            <w:sz w:val="18"/>
            <w:szCs w:val="18"/>
          </w:rPr>
          <w:t>softshell</w:t>
        </w:r>
        <w:proofErr w:type="spellEnd"/>
        <w:r w:rsidR="00057B49">
          <w:rPr>
            <w:rFonts w:asciiTheme="minorHAnsi" w:hAnsiTheme="minorHAnsi" w:cstheme="minorHAnsi"/>
            <w:sz w:val="18"/>
            <w:szCs w:val="18"/>
          </w:rPr>
          <w:t xml:space="preserve">, </w:t>
        </w:r>
      </w:ins>
      <w:ins w:id="11" w:author="Svetlana Miloševič" w:date="2015-08-31T11:00:00Z">
        <w:r w:rsidR="00057B49">
          <w:rPr>
            <w:rFonts w:asciiTheme="minorHAnsi" w:hAnsiTheme="minorHAnsi" w:cstheme="minorHAnsi"/>
            <w:sz w:val="18"/>
            <w:szCs w:val="18"/>
          </w:rPr>
          <w:t>varovalna</w:t>
        </w:r>
      </w:ins>
      <w:ins w:id="12" w:author="Svetlana Miloševič" w:date="2015-08-31T10:59:00Z">
        <w:r w:rsidR="00057B49">
          <w:rPr>
            <w:rFonts w:asciiTheme="minorHAnsi" w:hAnsiTheme="minorHAnsi" w:cstheme="minorHAnsi"/>
            <w:sz w:val="18"/>
            <w:szCs w:val="18"/>
          </w:rPr>
          <w:t xml:space="preserve"> obleka</w:t>
        </w:r>
      </w:ins>
      <w:r w:rsidR="001C28D6">
        <w:rPr>
          <w:rFonts w:asciiTheme="minorHAnsi" w:hAnsiTheme="minorHAnsi" w:cstheme="minorHAnsi"/>
          <w:sz w:val="18"/>
          <w:szCs w:val="18"/>
        </w:rPr>
        <w:t>)</w:t>
      </w:r>
      <w:r w:rsidR="000D2A4E">
        <w:rPr>
          <w:rFonts w:asciiTheme="minorHAnsi" w:hAnsiTheme="minorHAnsi" w:cstheme="minorHAnsi"/>
          <w:sz w:val="18"/>
          <w:szCs w:val="18"/>
        </w:rPr>
        <w:t>– izpolnjen in potrjen</w:t>
      </w:r>
    </w:p>
    <w:p w:rsidR="00BA077A" w:rsidRPr="005E7670" w:rsidRDefault="00BA077A" w:rsidP="00BA077A">
      <w:pPr>
        <w:pStyle w:val="Odstavekseznama"/>
        <w:numPr>
          <w:ilvl w:val="0"/>
          <w:numId w:val="9"/>
        </w:numPr>
        <w:spacing w:after="120" w:line="288" w:lineRule="auto"/>
        <w:rPr>
          <w:rFonts w:asciiTheme="minorHAnsi" w:hAnsiTheme="minorHAnsi" w:cstheme="minorHAnsi"/>
          <w:sz w:val="18"/>
          <w:szCs w:val="18"/>
        </w:rPr>
      </w:pPr>
      <w:r>
        <w:rPr>
          <w:rFonts w:asciiTheme="minorHAnsi" w:hAnsiTheme="minorHAnsi" w:cstheme="minorHAnsi"/>
          <w:sz w:val="18"/>
          <w:szCs w:val="18"/>
        </w:rPr>
        <w:t>Izjava ponudnika</w:t>
      </w:r>
      <w:r w:rsidR="000076C0">
        <w:rPr>
          <w:rFonts w:asciiTheme="minorHAnsi" w:hAnsiTheme="minorHAnsi" w:cstheme="minorHAnsi"/>
          <w:sz w:val="18"/>
          <w:szCs w:val="18"/>
        </w:rPr>
        <w:t xml:space="preserve"> o udeležbi fizičnih in pravnih oseb</w:t>
      </w:r>
      <w:r w:rsidR="004205FC">
        <w:rPr>
          <w:rFonts w:asciiTheme="minorHAnsi" w:hAnsiTheme="minorHAnsi" w:cstheme="minorHAnsi"/>
          <w:sz w:val="18"/>
          <w:szCs w:val="18"/>
        </w:rPr>
        <w:t xml:space="preserve"> v lastništvu ponudnika (OBR-7)</w:t>
      </w:r>
    </w:p>
    <w:p w:rsidR="001A3751" w:rsidRDefault="001A3751" w:rsidP="005867B6">
      <w:pPr>
        <w:pStyle w:val="Odstavekseznama"/>
        <w:numPr>
          <w:ilvl w:val="0"/>
          <w:numId w:val="9"/>
        </w:numPr>
        <w:spacing w:after="120" w:line="288" w:lineRule="auto"/>
        <w:rPr>
          <w:rFonts w:asciiTheme="minorHAnsi" w:hAnsiTheme="minorHAnsi" w:cstheme="minorHAnsi"/>
          <w:sz w:val="18"/>
          <w:szCs w:val="18"/>
        </w:rPr>
      </w:pPr>
      <w:r>
        <w:rPr>
          <w:rFonts w:asciiTheme="minorHAnsi" w:hAnsiTheme="minorHAnsi" w:cstheme="minorHAnsi"/>
          <w:sz w:val="18"/>
          <w:szCs w:val="18"/>
        </w:rPr>
        <w:t>Izjava ponudnika, da ne nastopa s podizvajalci (OBR-15)</w:t>
      </w:r>
    </w:p>
    <w:p w:rsidR="00927EDE" w:rsidRPr="001823F7" w:rsidRDefault="00927EDE" w:rsidP="00927EDE">
      <w:pPr>
        <w:pStyle w:val="Odstavekseznama"/>
        <w:spacing w:after="120"/>
        <w:ind w:left="1434"/>
        <w:rPr>
          <w:rFonts w:asciiTheme="minorHAnsi" w:hAnsiTheme="minorHAnsi" w:cstheme="minorHAnsi"/>
          <w:sz w:val="8"/>
          <w:szCs w:val="18"/>
        </w:rPr>
      </w:pPr>
    </w:p>
    <w:p w:rsidR="005867B6" w:rsidRPr="001823F7" w:rsidRDefault="005867B6" w:rsidP="00927EDE">
      <w:pPr>
        <w:pStyle w:val="Odstavekseznama"/>
        <w:numPr>
          <w:ilvl w:val="0"/>
          <w:numId w:val="9"/>
        </w:numPr>
        <w:spacing w:before="120" w:after="120" w:line="288" w:lineRule="auto"/>
        <w:ind w:left="1071" w:hanging="357"/>
        <w:rPr>
          <w:rFonts w:asciiTheme="minorHAnsi" w:hAnsiTheme="minorHAnsi" w:cstheme="minorHAnsi"/>
          <w:sz w:val="18"/>
          <w:szCs w:val="18"/>
        </w:rPr>
      </w:pPr>
      <w:r w:rsidRPr="001823F7">
        <w:rPr>
          <w:rFonts w:asciiTheme="minorHAnsi" w:hAnsiTheme="minorHAnsi" w:cstheme="minorHAnsi"/>
          <w:sz w:val="18"/>
          <w:szCs w:val="18"/>
        </w:rPr>
        <w:t>Izjava o dopustnih popravkih računskih napak</w:t>
      </w:r>
      <w:r w:rsidR="00927EDE" w:rsidRPr="001823F7">
        <w:rPr>
          <w:rFonts w:asciiTheme="minorHAnsi" w:hAnsiTheme="minorHAnsi" w:cstheme="minorHAnsi"/>
          <w:sz w:val="18"/>
          <w:szCs w:val="18"/>
        </w:rPr>
        <w:t xml:space="preserve">   (OBR-17)</w:t>
      </w:r>
    </w:p>
    <w:p w:rsidR="005867B6" w:rsidRPr="001823F7" w:rsidRDefault="005867B6" w:rsidP="005867B6">
      <w:pPr>
        <w:pStyle w:val="Telobesedila"/>
        <w:numPr>
          <w:ilvl w:val="0"/>
          <w:numId w:val="9"/>
        </w:numPr>
        <w:jc w:val="left"/>
        <w:rPr>
          <w:rFonts w:asciiTheme="minorHAnsi" w:hAnsiTheme="minorHAnsi" w:cstheme="minorHAnsi"/>
          <w:sz w:val="18"/>
          <w:szCs w:val="18"/>
        </w:rPr>
      </w:pPr>
      <w:r w:rsidRPr="001823F7">
        <w:rPr>
          <w:rFonts w:asciiTheme="minorHAnsi" w:hAnsiTheme="minorHAnsi" w:cstheme="minorHAnsi"/>
          <w:sz w:val="18"/>
          <w:szCs w:val="18"/>
        </w:rPr>
        <w:t xml:space="preserve">V primeru, ko ponudnik </w:t>
      </w:r>
      <w:r w:rsidRPr="001823F7">
        <w:rPr>
          <w:rFonts w:asciiTheme="minorHAnsi" w:hAnsiTheme="minorHAnsi" w:cstheme="minorHAnsi"/>
          <w:sz w:val="18"/>
          <w:szCs w:val="18"/>
          <w:u w:val="single"/>
        </w:rPr>
        <w:t>nastopa</w:t>
      </w:r>
      <w:r w:rsidRPr="001823F7">
        <w:rPr>
          <w:rFonts w:asciiTheme="minorHAnsi" w:hAnsiTheme="minorHAnsi" w:cstheme="minorHAnsi"/>
          <w:sz w:val="18"/>
          <w:szCs w:val="18"/>
        </w:rPr>
        <w:t xml:space="preserve"> skupaj s partnerji:</w:t>
      </w:r>
    </w:p>
    <w:p w:rsidR="005867B6" w:rsidRPr="001823F7" w:rsidRDefault="005867B6" w:rsidP="005867B6">
      <w:pPr>
        <w:pStyle w:val="Telobesedila"/>
        <w:numPr>
          <w:ilvl w:val="0"/>
          <w:numId w:val="12"/>
        </w:numPr>
        <w:ind w:left="1434" w:hanging="357"/>
        <w:jc w:val="left"/>
        <w:rPr>
          <w:rFonts w:asciiTheme="minorHAnsi" w:hAnsiTheme="minorHAnsi" w:cstheme="minorHAnsi"/>
          <w:sz w:val="18"/>
          <w:szCs w:val="18"/>
        </w:rPr>
      </w:pPr>
      <w:r w:rsidRPr="001823F7">
        <w:rPr>
          <w:rFonts w:asciiTheme="minorHAnsi" w:hAnsiTheme="minorHAnsi" w:cstheme="minorHAnsi"/>
          <w:sz w:val="18"/>
          <w:szCs w:val="18"/>
        </w:rPr>
        <w:t>pogodbo o izvedbi predmeta javnega naročila (partnerska pogodba). Pogodba mora jasno določati, da proti naročniku za celotno obveznost in za vsak njen del odgovarjajo vsi partnerji solidarno in vsak posebej v celoti.</w:t>
      </w:r>
    </w:p>
    <w:p w:rsidR="005867B6" w:rsidRPr="001823F7" w:rsidRDefault="005867B6" w:rsidP="005867B6">
      <w:pPr>
        <w:pStyle w:val="Telobesedila"/>
        <w:numPr>
          <w:ilvl w:val="0"/>
          <w:numId w:val="12"/>
        </w:numPr>
        <w:ind w:left="1434" w:hanging="357"/>
        <w:jc w:val="left"/>
        <w:rPr>
          <w:rFonts w:asciiTheme="minorHAnsi" w:hAnsiTheme="minorHAnsi" w:cstheme="minorHAnsi"/>
          <w:sz w:val="18"/>
          <w:szCs w:val="18"/>
        </w:rPr>
      </w:pPr>
      <w:r w:rsidRPr="001823F7">
        <w:rPr>
          <w:rFonts w:asciiTheme="minorHAnsi" w:hAnsiTheme="minorHAnsi" w:cstheme="minorHAnsi"/>
          <w:sz w:val="18"/>
          <w:szCs w:val="18"/>
        </w:rPr>
        <w:t>OBR-2a (za vsakega izmed partnerjev)</w:t>
      </w:r>
    </w:p>
    <w:p w:rsidR="005867B6" w:rsidRPr="001823F7" w:rsidRDefault="005867B6" w:rsidP="005867B6">
      <w:pPr>
        <w:pStyle w:val="Telobesedila"/>
        <w:numPr>
          <w:ilvl w:val="0"/>
          <w:numId w:val="12"/>
        </w:numPr>
        <w:spacing w:after="120"/>
        <w:ind w:left="1434" w:hanging="357"/>
        <w:jc w:val="left"/>
        <w:rPr>
          <w:rFonts w:asciiTheme="minorHAnsi" w:hAnsiTheme="minorHAnsi" w:cstheme="minorHAnsi"/>
          <w:sz w:val="18"/>
          <w:szCs w:val="18"/>
        </w:rPr>
      </w:pPr>
      <w:r w:rsidRPr="001823F7">
        <w:rPr>
          <w:rFonts w:asciiTheme="minorHAnsi" w:hAnsiTheme="minorHAnsi" w:cstheme="minorHAnsi"/>
          <w:sz w:val="18"/>
          <w:szCs w:val="18"/>
        </w:rPr>
        <w:t>OBR-2b.</w:t>
      </w:r>
    </w:p>
    <w:p w:rsidR="00484AD6" w:rsidRPr="00971C33" w:rsidRDefault="00484AD6" w:rsidP="005867B6">
      <w:pPr>
        <w:pStyle w:val="Odstavekseznama"/>
        <w:numPr>
          <w:ilvl w:val="0"/>
          <w:numId w:val="9"/>
        </w:numPr>
        <w:rPr>
          <w:rFonts w:asciiTheme="minorHAnsi" w:hAnsiTheme="minorHAnsi" w:cstheme="minorHAnsi"/>
          <w:sz w:val="18"/>
          <w:szCs w:val="18"/>
        </w:rPr>
      </w:pPr>
      <w:r w:rsidRPr="001823F7">
        <w:rPr>
          <w:rFonts w:asciiTheme="minorHAnsi" w:hAnsiTheme="minorHAnsi" w:cstheme="minorHAnsi"/>
          <w:sz w:val="18"/>
          <w:szCs w:val="18"/>
        </w:rPr>
        <w:t xml:space="preserve">Parafiran vzorec </w:t>
      </w:r>
      <w:r w:rsidR="00CE0BA2">
        <w:rPr>
          <w:rFonts w:asciiTheme="minorHAnsi" w:hAnsiTheme="minorHAnsi" w:cstheme="minorHAnsi"/>
          <w:sz w:val="18"/>
          <w:szCs w:val="18"/>
        </w:rPr>
        <w:t>pogodbe</w:t>
      </w:r>
      <w:r w:rsidR="00DD1BA8">
        <w:rPr>
          <w:rFonts w:asciiTheme="minorHAnsi" w:hAnsiTheme="minorHAnsi" w:cstheme="minorHAnsi"/>
          <w:sz w:val="18"/>
          <w:szCs w:val="18"/>
        </w:rPr>
        <w:t xml:space="preserve"> oz. sporazuma</w:t>
      </w:r>
      <w:r w:rsidRPr="001823F7">
        <w:rPr>
          <w:rFonts w:asciiTheme="minorHAnsi" w:hAnsiTheme="minorHAnsi" w:cstheme="minorHAnsi"/>
          <w:i/>
          <w:sz w:val="18"/>
          <w:szCs w:val="18"/>
        </w:rPr>
        <w:t xml:space="preserve">– ponudnik ne vpisuje manjkajočih podatkov v vzorcu </w:t>
      </w:r>
      <w:r>
        <w:rPr>
          <w:rFonts w:asciiTheme="minorHAnsi" w:hAnsiTheme="minorHAnsi" w:cstheme="minorHAnsi"/>
          <w:i/>
          <w:sz w:val="18"/>
          <w:szCs w:val="18"/>
        </w:rPr>
        <w:t>sporazuma</w:t>
      </w:r>
    </w:p>
    <w:p w:rsidR="00971C33" w:rsidRDefault="000D2A4E" w:rsidP="005867B6">
      <w:pPr>
        <w:pStyle w:val="Odstavekseznama"/>
        <w:numPr>
          <w:ilvl w:val="0"/>
          <w:numId w:val="9"/>
        </w:numPr>
        <w:rPr>
          <w:rFonts w:asciiTheme="minorHAnsi" w:hAnsiTheme="minorHAnsi" w:cstheme="minorHAnsi"/>
          <w:sz w:val="18"/>
          <w:szCs w:val="18"/>
        </w:rPr>
      </w:pPr>
      <w:r>
        <w:rPr>
          <w:rFonts w:asciiTheme="minorHAnsi" w:hAnsiTheme="minorHAnsi" w:cstheme="minorHAnsi"/>
          <w:i/>
          <w:sz w:val="18"/>
          <w:szCs w:val="18"/>
        </w:rPr>
        <w:t>Vzorec posameznega kosa oblačila navedenega v sklopu 1 (za ostale sklope ni potrebno prilagati vzorcev)</w:t>
      </w:r>
    </w:p>
    <w:p w:rsidR="00D3198D" w:rsidRPr="00763A71" w:rsidRDefault="00D3198D" w:rsidP="003C6F85">
      <w:pPr>
        <w:pStyle w:val="Odstavekseznama"/>
        <w:ind w:left="1077"/>
        <w:rPr>
          <w:rFonts w:asciiTheme="minorHAnsi" w:hAnsiTheme="minorHAnsi" w:cstheme="minorHAnsi"/>
          <w:sz w:val="18"/>
          <w:szCs w:val="18"/>
          <w:highlight w:val="yellow"/>
        </w:rPr>
      </w:pPr>
    </w:p>
    <w:p w:rsidR="00363F10" w:rsidRPr="00781259" w:rsidRDefault="00363F10" w:rsidP="00781259">
      <w:pPr>
        <w:ind w:left="717"/>
        <w:rPr>
          <w:rFonts w:asciiTheme="minorHAnsi" w:hAnsiTheme="minorHAnsi" w:cstheme="minorHAnsi"/>
          <w:sz w:val="18"/>
          <w:szCs w:val="18"/>
        </w:rPr>
      </w:pPr>
    </w:p>
    <w:p w:rsidR="005867B6" w:rsidRPr="001823F7" w:rsidRDefault="005867B6">
      <w:pPr>
        <w:rPr>
          <w:rFonts w:asciiTheme="minorHAnsi" w:hAnsiTheme="minorHAnsi" w:cstheme="minorHAnsi"/>
          <w:b/>
          <w:sz w:val="20"/>
          <w:szCs w:val="20"/>
        </w:rPr>
      </w:pPr>
    </w:p>
    <w:p w:rsidR="005867B6" w:rsidRPr="001823F7" w:rsidRDefault="005867B6">
      <w:pPr>
        <w:rPr>
          <w:rFonts w:asciiTheme="minorHAnsi" w:hAnsiTheme="minorHAnsi" w:cstheme="minorHAnsi"/>
          <w:b/>
          <w:sz w:val="20"/>
          <w:szCs w:val="20"/>
        </w:rPr>
      </w:pPr>
    </w:p>
    <w:p w:rsidR="005867B6" w:rsidRPr="001823F7" w:rsidRDefault="005867B6">
      <w:pPr>
        <w:rPr>
          <w:rFonts w:asciiTheme="minorHAnsi" w:hAnsiTheme="minorHAnsi" w:cstheme="minorHAnsi"/>
          <w:b/>
          <w:sz w:val="20"/>
          <w:szCs w:val="20"/>
        </w:rPr>
      </w:pPr>
    </w:p>
    <w:p w:rsidR="005867B6" w:rsidRPr="001823F7" w:rsidRDefault="005867B6" w:rsidP="004431F7">
      <w:pPr>
        <w:jc w:val="center"/>
        <w:rPr>
          <w:rFonts w:asciiTheme="minorHAnsi" w:hAnsiTheme="minorHAnsi" w:cstheme="minorHAnsi"/>
          <w:b/>
          <w:sz w:val="20"/>
          <w:szCs w:val="20"/>
        </w:rPr>
        <w:sectPr w:rsidR="005867B6" w:rsidRPr="001823F7" w:rsidSect="000B1FD5">
          <w:headerReference w:type="default" r:id="rId15"/>
          <w:footerReference w:type="default" r:id="rId16"/>
          <w:pgSz w:w="11906" w:h="16838"/>
          <w:pgMar w:top="1417" w:right="1417" w:bottom="1417" w:left="1417" w:header="340" w:footer="708" w:gutter="0"/>
          <w:cols w:space="708"/>
          <w:docGrid w:linePitch="360"/>
        </w:sectPr>
      </w:pPr>
    </w:p>
    <w:p w:rsidR="004431F7" w:rsidRPr="001C4022" w:rsidRDefault="004431F7" w:rsidP="001C4022">
      <w:pPr>
        <w:jc w:val="center"/>
        <w:rPr>
          <w:rFonts w:asciiTheme="minorHAnsi" w:hAnsiTheme="minorHAnsi" w:cstheme="minorHAnsi"/>
          <w:b/>
          <w:sz w:val="20"/>
          <w:szCs w:val="20"/>
        </w:rPr>
      </w:pPr>
      <w:r w:rsidRPr="001823F7">
        <w:rPr>
          <w:rFonts w:asciiTheme="minorHAnsi" w:hAnsiTheme="minorHAnsi" w:cstheme="minorHAnsi"/>
          <w:b/>
          <w:sz w:val="20"/>
          <w:szCs w:val="20"/>
        </w:rPr>
        <w:lastRenderedPageBreak/>
        <w:t xml:space="preserve">2. NAVODILA </w:t>
      </w:r>
      <w:r w:rsidR="001C4022">
        <w:rPr>
          <w:rFonts w:asciiTheme="minorHAnsi" w:hAnsiTheme="minorHAnsi" w:cstheme="minorHAnsi"/>
          <w:b/>
          <w:sz w:val="20"/>
          <w:szCs w:val="20"/>
        </w:rPr>
        <w:t>ZA IZDELAVO PONUDBE</w:t>
      </w:r>
    </w:p>
    <w:p w:rsidR="009F1CA1" w:rsidRPr="001823F7" w:rsidRDefault="004431F7" w:rsidP="00E14057">
      <w:pPr>
        <w:pStyle w:val="Naslov1"/>
        <w:numPr>
          <w:ilvl w:val="0"/>
          <w:numId w:val="14"/>
        </w:numPr>
        <w:spacing w:after="70"/>
        <w:rPr>
          <w:sz w:val="16"/>
          <w:szCs w:val="16"/>
        </w:rPr>
      </w:pPr>
      <w:r w:rsidRPr="001823F7">
        <w:rPr>
          <w:sz w:val="16"/>
          <w:szCs w:val="16"/>
        </w:rPr>
        <w:t>POGOJ ZA KANDIDIRANJE NA RAZPISU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Kot ponudnik lahko na razpisu kandidira vsaka pravna ali fizična oseba, ki je registrirana za dejavnost, ki je predmet razpisa in ima za opravljanje te dejavnosti vsa predpisana dovoljenja.</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b/>
          <w:sz w:val="16"/>
          <w:szCs w:val="16"/>
        </w:rPr>
        <w:t>DODATNA POJASNILA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 xml:space="preserve">Naročnik bo posredoval dodatna pojasnila v zvezi z razpisno dokumentacijo v roku, določenem z ZJN-2, pod pogojem, da je bila zahteva za pojasnilo posredovana pravočasno. Zahteva za dodatno pojasnilo je pravočasna, če je bila zahtevana preko portala javnih naročil ali po elektronski pošti najkasneje </w:t>
      </w:r>
      <w:r w:rsidR="0062741C">
        <w:rPr>
          <w:rFonts w:asciiTheme="minorHAnsi" w:hAnsiTheme="minorHAnsi" w:cstheme="minorHAnsi"/>
          <w:sz w:val="16"/>
          <w:szCs w:val="16"/>
        </w:rPr>
        <w:t>deset</w:t>
      </w:r>
      <w:r w:rsidRPr="001823F7">
        <w:rPr>
          <w:rFonts w:asciiTheme="minorHAnsi" w:hAnsiTheme="minorHAnsi" w:cstheme="minorHAnsi"/>
          <w:sz w:val="16"/>
          <w:szCs w:val="16"/>
        </w:rPr>
        <w:t xml:space="preserve"> dni pred iztekom roka za predložitev ponudb. Na vprašanja, ki bodo na naročnika prispela po zgoraj navedenem roku, naročnik ne bo dajal pojasnil v zvezi s ponudnikovimi vprašanji.</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Pred potekom roka za oddajo ponudb lahko naročnik dopolni razpisno dokumentacijo. Vsaka taka dopolnitev bo sestavni del razpisne dokumentacije in bo posredovana preko portala javnih naročil. 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Kot del razpisne dokumentacije štejejo tudi informacije, ki jih posreduje naročnik gospodarskim subjektom, sodelujočim v postopku oddaje javnega naročila.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Ponudba se izloči, če je narejena kakršnakoli sprememba, dodatek ali izbris v razpisni dokumentaciji, ki ni specificiran v do</w:t>
      </w:r>
      <w:r w:rsidR="00366409">
        <w:rPr>
          <w:rFonts w:asciiTheme="minorHAnsi" w:hAnsiTheme="minorHAnsi" w:cstheme="minorHAnsi"/>
          <w:sz w:val="16"/>
          <w:szCs w:val="16"/>
        </w:rPr>
        <w:t xml:space="preserve">datku, ki ga objavi naročnik. </w:t>
      </w:r>
      <w:r w:rsidRPr="001823F7">
        <w:rPr>
          <w:rFonts w:asciiTheme="minorHAnsi" w:hAnsiTheme="minorHAnsi" w:cstheme="minorHAnsi"/>
          <w:sz w:val="16"/>
          <w:szCs w:val="16"/>
        </w:rPr>
        <w:t>Ponudniki sami prevzemajo odgovornost, da razpisno dokumentacijo proučijo z ustrezno pazljivostjo, vključno z dokumentacijo, ki je na vpogled, in morebitnimi dodatki k razpisni dokumentaciji, ki jih naročnik izda v roku, predvidenem za pripravo ponudb.</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OBVEŠČANJE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 javnem odpiranju ponudb bo kontaktna oseba naročnika vsa obvestila in druge informacije o javnem naročilu pošiljala po e-pošti kontaktni osebi ponudnika, navedeni v prijavi.</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OBLIKA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 mora na zunanjo ovojnico ponudbe nalepiti pravilno izpolnjen obrazec OBR-1 – Ovojnica.</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 xml:space="preserve">Upoštevane bodo vse ponudbe, ki bodo prispele v roku, navedenem v javnem razpisu in bodo pravilno označene. </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bo zavrnil vse nepopolne ponudbe. Nepravočasne in nepravilno označene ponudbe bodo izločene iz postopka in bodo zaprte vrnjene ponudniku.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Ponudba mora biti predložena v pisni obliki. Ponudbena dokumentacija mora biti izpolnjena in natisnjena, natipkana ali napisana z neizbrisljivo pisavo. Ponudnik mora parafirati in žigosati vsak list ponudbene dokumentacije. Ponudba ne sme vsebovati nobenih sprememb in dodatkov, ki niso v skladu z razpisno dokumentacijo ali potrebni zaradi odprave napak ponudnika. Popravljene napake morajo biti označene z inicialkami osebe, ki podpiše ponudbo.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 xml:space="preserve">Listine za dokazovanje izpolnjevanja pogojev so lahko predložene v fotokopiji, razen kadar je za posamezno listino posebej navedeno drugače. Naročnik lahko </w:t>
      </w:r>
      <w:r w:rsidRPr="001823F7">
        <w:rPr>
          <w:rFonts w:asciiTheme="minorHAnsi" w:hAnsiTheme="minorHAnsi" w:cstheme="minorHAnsi"/>
          <w:sz w:val="16"/>
          <w:szCs w:val="16"/>
        </w:rPr>
        <w:lastRenderedPageBreak/>
        <w:t>naknadno zahteva predložitev originalov, če podvomi v verodostojnost fotokopij.</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lahko listine za dokazovanje izpolnjevanja pogojev ali pooblastila za pridobitev listin, če izhajajo iz uradne evidence, zahteva naknadno (po odpiranju in opravljenem pregledu ponudb). V tem primeru bo naročnik ponudnika pozval, naj v določenem roku naročniku dostavi vse listine za dokazovanje izpolnjevanja pogojev. Če pozvani ponudnik listin, pooblastil oz. dokazil ne bo dostavil pravočasno ali če bo dostavil listine, pooblastila oz. dokazila v nasprotju z zahtevami naročnika, bo naročnik njegovo ponudbo kot nepopolno zavrnil.</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Če država, v kateri ima kandidat oziroma ponudnik svoj sedež, ne izdaja takšnih dokumentov, naročnik lahko namesto pisnega dokazila poda zapriseženo izjavo prič ali zapriseženo izjavo kandidata oziroma ponudnika. V primerih naročil katerih vrednost je enaka ali presega vrednost, ki je glede na vrsto postopka predpisana za objavo naročila v Uradnem glasilu EU, mora biti ta izjava podana pred pravosodnim ali upravnim organom, notarjem ali pristojnim organom poklicnih ali gospodarskih subjektov v državi, v kateri ima kandidat oziroma ponudnik svoj sedež.</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UMIK IN SPREMEMBA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Ponudniki lahko spremenijo ali umaknejo ponudbe s pisnim obvestilom, ki mora v vložišče prispeti pred pretekom roka za predložitev ponudb. V primeru umika bo ponudba neodprta vrnjena ponudniku.</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Ponudnikovo obvestilo o spremembi ali umiku ponudbe mora biti pripravljeno, zaprto, označeno in dostavljeno tako kot ponudba, namesto besede »PONUDBA« pa mora biti na ovojnici (OBR-1) označeno »SPREMEMBA« ali »UMIK«.</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PRIZNANJE SPOSOBNOSTI</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bo priznal sposobnost ponudnikom na osnovi izpolnjevanja pogojev, navedenih v razpisni dokumentaciji.</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bo z izbranim</w:t>
      </w:r>
      <w:r w:rsidR="00853E5D">
        <w:rPr>
          <w:rFonts w:asciiTheme="minorHAnsi" w:hAnsiTheme="minorHAnsi" w:cstheme="minorHAnsi"/>
          <w:sz w:val="16"/>
          <w:szCs w:val="16"/>
        </w:rPr>
        <w:t>i kandidati</w:t>
      </w:r>
      <w:r w:rsidRPr="001823F7">
        <w:rPr>
          <w:rFonts w:asciiTheme="minorHAnsi" w:hAnsiTheme="minorHAnsi" w:cstheme="minorHAnsi"/>
          <w:sz w:val="16"/>
          <w:szCs w:val="16"/>
        </w:rPr>
        <w:t xml:space="preserve"> </w:t>
      </w:r>
      <w:r w:rsidR="0044477A">
        <w:rPr>
          <w:rFonts w:asciiTheme="minorHAnsi" w:hAnsiTheme="minorHAnsi" w:cstheme="minorHAnsi"/>
          <w:sz w:val="16"/>
          <w:szCs w:val="16"/>
        </w:rPr>
        <w:t xml:space="preserve"> oz. kandidati, katerim bo priznana sposobnost, </w:t>
      </w:r>
      <w:r w:rsidRPr="001823F7">
        <w:rPr>
          <w:rFonts w:asciiTheme="minorHAnsi" w:hAnsiTheme="minorHAnsi" w:cstheme="minorHAnsi"/>
          <w:sz w:val="16"/>
          <w:szCs w:val="16"/>
        </w:rPr>
        <w:t>sklenil</w:t>
      </w:r>
      <w:r w:rsidR="00853E5D">
        <w:rPr>
          <w:rFonts w:asciiTheme="minorHAnsi" w:hAnsiTheme="minorHAnsi" w:cstheme="minorHAnsi"/>
          <w:sz w:val="16"/>
          <w:szCs w:val="16"/>
        </w:rPr>
        <w:t xml:space="preserve"> okvirni sporazum</w:t>
      </w:r>
      <w:r w:rsidRPr="001823F7">
        <w:rPr>
          <w:rFonts w:asciiTheme="minorHAnsi" w:hAnsiTheme="minorHAnsi" w:cstheme="minorHAnsi"/>
          <w:sz w:val="16"/>
          <w:szCs w:val="16"/>
        </w:rPr>
        <w:t>.</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CENA RAZPISANIH DEL</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Končna cena mora biti v evrih in mora vsebovati vse stroške (prevozne, DDV), popuste, rabate.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Naknadno naročnik ne bo priznaval nobenih stroškov, ki niso zajeti v ponudbeno ceno.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zahteva predložitev ponudbe in izvedbo del po sistemu »fiksnih cen na enoto«.</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Naročnik lahko od ponudnikov zahteva razčlembo (analizo) cen.</w:t>
      </w:r>
    </w:p>
    <w:p w:rsidR="00442817" w:rsidRDefault="009B66A4" w:rsidP="00282850">
      <w:pPr>
        <w:pStyle w:val="Odstavekseznama"/>
        <w:numPr>
          <w:ilvl w:val="1"/>
          <w:numId w:val="1"/>
        </w:numPr>
        <w:rPr>
          <w:rFonts w:asciiTheme="minorHAnsi" w:hAnsiTheme="minorHAnsi" w:cstheme="minorHAnsi"/>
          <w:sz w:val="16"/>
          <w:szCs w:val="16"/>
        </w:rPr>
      </w:pPr>
      <w:r w:rsidRPr="00CE713E">
        <w:rPr>
          <w:rFonts w:asciiTheme="minorHAnsi" w:hAnsiTheme="minorHAnsi" w:cstheme="minorHAnsi"/>
          <w:sz w:val="16"/>
          <w:szCs w:val="16"/>
        </w:rPr>
        <w:t xml:space="preserve">Če bodo v ponudbi za dano </w:t>
      </w:r>
      <w:r w:rsidR="00890570">
        <w:rPr>
          <w:rFonts w:asciiTheme="minorHAnsi" w:hAnsiTheme="minorHAnsi" w:cstheme="minorHAnsi"/>
          <w:sz w:val="16"/>
          <w:szCs w:val="16"/>
        </w:rPr>
        <w:t xml:space="preserve"> </w:t>
      </w:r>
      <w:r w:rsidRPr="00CE713E">
        <w:rPr>
          <w:rFonts w:asciiTheme="minorHAnsi" w:hAnsiTheme="minorHAnsi" w:cstheme="minorHAnsi"/>
          <w:sz w:val="16"/>
          <w:szCs w:val="16"/>
        </w:rPr>
        <w:t>naročilo po mnenju naročnika glede na njegove predhodno določene zahteve ponujene neobičajno nizke cene ali bo v zvezi z njimi obstajal dvom o možnosti izpolnitve naročila bo naročnik ravnal v skladu z 49. členom ZJN-2.</w:t>
      </w:r>
    </w:p>
    <w:p w:rsidR="00282850" w:rsidRPr="00282850" w:rsidRDefault="00282850" w:rsidP="00282850">
      <w:pPr>
        <w:pStyle w:val="Odstavekseznama"/>
        <w:ind w:left="360"/>
        <w:rPr>
          <w:rFonts w:asciiTheme="minorHAnsi" w:hAnsiTheme="minorHAnsi" w:cstheme="minorHAnsi"/>
          <w:sz w:val="16"/>
          <w:szCs w:val="16"/>
        </w:rPr>
      </w:pPr>
    </w:p>
    <w:p w:rsidR="007639DD" w:rsidRPr="00627729" w:rsidRDefault="007639DD" w:rsidP="007639DD">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SKUPNO NASTOPANJE</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Pri javnem naročilu je dovoljena skupna ponudba več pogodbenih partnerjev glede na tretji odstavek 4. člena ZJN-2. Skupina gospodarskih subjektov mora predložiti pravni akt (sporazum ali pogodbo) o skupni izvedbi javnega naročila v primeru, da bodo izbrani na javnem razpisu.</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Pravni akt o skupni izvedbi javnega naročila mora natančno opredeliti:</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lastRenderedPageBreak/>
        <w:t>medsebojno odgovornost posameznih članov skupine za izvedbo naročila znotraj skupine,</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neomejeno solidarno odgovornost članov skupine do naročnika glede vseh obveznosti iz pogodbe,</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glavnega nosilca izvedbe obveznosti po pogodbi, s katerim bo naročnik komuniciral in bo tudi nosilec finančnih obračunov in transakcij z navedbo transakcijskega računa, preko katerega se bo izvajalo plačevanje izvedenih obveznosti po pogodbi,</w:t>
      </w:r>
    </w:p>
    <w:p w:rsidR="007639DD" w:rsidRPr="00627729" w:rsidRDefault="007639DD" w:rsidP="007639DD">
      <w:pPr>
        <w:pStyle w:val="Odstavekseznama"/>
        <w:numPr>
          <w:ilvl w:val="0"/>
          <w:numId w:val="2"/>
        </w:numPr>
        <w:spacing w:afterLines="20" w:after="48"/>
        <w:contextualSpacing w:val="0"/>
        <w:jc w:val="both"/>
        <w:rPr>
          <w:rFonts w:ascii="Calibri" w:hAnsi="Calibri" w:cs="Calibri"/>
          <w:sz w:val="16"/>
          <w:szCs w:val="16"/>
        </w:rPr>
      </w:pPr>
      <w:r w:rsidRPr="00627729">
        <w:rPr>
          <w:rFonts w:ascii="Calibri" w:hAnsi="Calibri" w:cs="Calibri"/>
          <w:sz w:val="16"/>
          <w:szCs w:val="16"/>
        </w:rPr>
        <w:t>nosilca za</w:t>
      </w:r>
      <w:r w:rsidR="00815CFA">
        <w:rPr>
          <w:rFonts w:ascii="Calibri" w:hAnsi="Calibri" w:cs="Calibri"/>
          <w:sz w:val="16"/>
          <w:szCs w:val="16"/>
        </w:rPr>
        <w:t>varovanja obveznosti po pogodbi</w:t>
      </w:r>
      <w:r w:rsidRPr="00627729">
        <w:rPr>
          <w:rFonts w:ascii="Calibri" w:hAnsi="Calibri" w:cs="Calibri"/>
          <w:sz w:val="16"/>
          <w:szCs w:val="16"/>
        </w:rPr>
        <w:t xml:space="preserve">, ki je </w:t>
      </w:r>
      <w:r w:rsidR="00815CFA">
        <w:rPr>
          <w:rFonts w:ascii="Calibri" w:hAnsi="Calibri" w:cs="Calibri"/>
          <w:sz w:val="16"/>
          <w:szCs w:val="16"/>
        </w:rPr>
        <w:t xml:space="preserve">lahko samo glavni nosilec posla, </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Vsak član skupine izvajalcev v okviru skupne ponudbe odgovarja naročniku neomejeno solidarno.</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Zgoraj navedeni pravni akt stopi v veljavo v primeru, če bo skupina gospodarskih subjektov izbrana kot najugodnejši ponudnik.</w:t>
      </w:r>
    </w:p>
    <w:p w:rsidR="007639DD" w:rsidRPr="00627729" w:rsidRDefault="007639DD" w:rsidP="007639DD">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Pravni akt o skupni izvedbi naročila se priloži kot priloga ponudbene dokumentacije.</w:t>
      </w:r>
    </w:p>
    <w:p w:rsidR="007639DD" w:rsidRPr="00997B2F" w:rsidRDefault="007639DD" w:rsidP="00997B2F">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Posamezni člani skupine izvajalcev v okviru skupne ponudbe morajo predložiti pisne izjave vseh članov skupine, ki bodo sodelovali pri realizaciji naročila, da imajo med seboj poravnane vse svoje medsebojne poslovne obveznosti.</w:t>
      </w:r>
    </w:p>
    <w:p w:rsidR="00506E61" w:rsidRPr="001C4022" w:rsidRDefault="007639DD" w:rsidP="00506E61">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V primeru, da skupina gospodarskih subjektov predloži skupno ponudbo, bo naročnik izpolnjevanje pogojev iz osebne in poklicne sposobnosti ugotavljal za vsakega ponudnika posebej, izpolnjevanje ostalih pogojev pa za </w:t>
      </w:r>
      <w:r w:rsidR="001C4022">
        <w:rPr>
          <w:rFonts w:ascii="Calibri" w:hAnsi="Calibri" w:cs="Calibri"/>
          <w:sz w:val="16"/>
          <w:szCs w:val="16"/>
        </w:rPr>
        <w:t>vse gospodarske subjekte skupaj</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USTAVITEV POSTOPKA, ZAVRNITEV VSEH PONUDB, ODSTOP OD IZVEDBE JAVNEGA NAROČILA</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Naročnik si pridržuje pravico skladno z 80. členom ZJN-2 postopek ustaviti, ponudbe zavrniti oz. odstopiti od izvedbe javnega naročila. </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Zaradi ustavitve, zavrnitve ponudb oz. odstopa od izvedbe javnega naročila naročnik ni odškodninsko odgovoren.</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PREVERITEV RESNIČNOSTI PODATKOV</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Naročnik si pridržuje pravico preveriti resničnost vseh podatkov. Če naročnik podatkov ne bo mogel preveriti, jih ne bo upošteval.</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ZAUPNOST PODATKOV</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Podatki, ki jih bo potencialni ponudnik upravičeno označil kot zaupne, bodo uporabljeni samo za namene javnega razpisa in ne bodo dostopni nikomur izven kroga oseb, ki bodo vključene v razpisni postopek. Ti podatki ne bodo objavljeni na odpiranju ponudb niti v nadaljevanju postopka ali kasneje.</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PLAČILNI POGOJI</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Rok plačila s strani naročnika je</w:t>
      </w:r>
      <w:r w:rsidR="001C4022">
        <w:rPr>
          <w:rFonts w:ascii="Calibri" w:hAnsi="Calibri" w:cs="Calibri"/>
          <w:sz w:val="16"/>
          <w:szCs w:val="16"/>
        </w:rPr>
        <w:t xml:space="preserve"> 30 dni po prejemu listine, ki je podlaga za izplačilo</w:t>
      </w:r>
      <w:r w:rsidRPr="00627729">
        <w:rPr>
          <w:rFonts w:ascii="Calibri" w:hAnsi="Calibri" w:cs="Calibri"/>
          <w:sz w:val="16"/>
          <w:szCs w:val="16"/>
        </w:rPr>
        <w:t>.</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POGAJANJA</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Naročnik si pridržuje pravico, da naročilo za dodatne storitve odda (skladno z določili  29. člena ZJN –2) izvajalcu osnovnega naročila po postopku s pogajanji brez predhodne objave. </w:t>
      </w:r>
    </w:p>
    <w:p w:rsidR="009B66A4" w:rsidRPr="00627729" w:rsidRDefault="009B66A4" w:rsidP="009B66A4">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Z izvajalcem se sklene aneks k osnovni pogodbi ali novo pogodbo. Podlaga za določitev vrednosti  dodatnih del so cene na enoto in drugi </w:t>
      </w:r>
      <w:proofErr w:type="spellStart"/>
      <w:r w:rsidRPr="00627729">
        <w:rPr>
          <w:rFonts w:ascii="Calibri" w:hAnsi="Calibri" w:cs="Calibri"/>
          <w:sz w:val="16"/>
          <w:szCs w:val="16"/>
        </w:rPr>
        <w:t>kalkulativni</w:t>
      </w:r>
      <w:proofErr w:type="spellEnd"/>
      <w:r w:rsidRPr="00627729">
        <w:rPr>
          <w:rFonts w:ascii="Calibri" w:hAnsi="Calibri" w:cs="Calibri"/>
          <w:sz w:val="16"/>
          <w:szCs w:val="16"/>
        </w:rPr>
        <w:t xml:space="preserve"> elementi iz osnovne pogodbe, vključno z morebitnimi popusti.</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PODATKI O POVEZANIH DRUŽBAH</w:t>
      </w:r>
    </w:p>
    <w:p w:rsidR="009B66A4" w:rsidRPr="00627729" w:rsidRDefault="005E7670" w:rsidP="009B66A4">
      <w:pPr>
        <w:pStyle w:val="Odstavekseznama"/>
        <w:numPr>
          <w:ilvl w:val="1"/>
          <w:numId w:val="1"/>
        </w:numPr>
        <w:spacing w:afterLines="20" w:after="48"/>
        <w:contextualSpacing w:val="0"/>
        <w:jc w:val="both"/>
        <w:rPr>
          <w:rFonts w:ascii="Calibri" w:hAnsi="Calibri" w:cs="Calibri"/>
          <w:sz w:val="16"/>
          <w:szCs w:val="16"/>
        </w:rPr>
      </w:pPr>
      <w:r>
        <w:rPr>
          <w:rFonts w:ascii="Calibri" w:hAnsi="Calibri" w:cs="Calibri"/>
          <w:sz w:val="16"/>
          <w:szCs w:val="16"/>
        </w:rPr>
        <w:t>Ponudnik/partner/podizvajalec izpolni in predloži OBR-7, na podlagi katerega izkaže</w:t>
      </w:r>
      <w:r w:rsidR="009B66A4" w:rsidRPr="00627729">
        <w:rPr>
          <w:rFonts w:ascii="Calibri" w:hAnsi="Calibri" w:cs="Calibri"/>
          <w:sz w:val="16"/>
          <w:szCs w:val="16"/>
        </w:rPr>
        <w:t xml:space="preserve"> podatke o svojih ustanoviteljih, družbenikih, vključno s tihimi družbeniki, delničarjih, </w:t>
      </w:r>
      <w:proofErr w:type="spellStart"/>
      <w:r w:rsidR="009B66A4" w:rsidRPr="00627729">
        <w:rPr>
          <w:rFonts w:ascii="Calibri" w:hAnsi="Calibri" w:cs="Calibri"/>
          <w:sz w:val="16"/>
          <w:szCs w:val="16"/>
        </w:rPr>
        <w:t>komanditistih</w:t>
      </w:r>
      <w:proofErr w:type="spellEnd"/>
      <w:r w:rsidR="009B66A4" w:rsidRPr="00627729">
        <w:rPr>
          <w:rFonts w:ascii="Calibri" w:hAnsi="Calibri" w:cs="Calibri"/>
          <w:sz w:val="16"/>
          <w:szCs w:val="16"/>
        </w:rPr>
        <w:t xml:space="preserve"> ali drugih lastnikih in podatke o lastniških </w:t>
      </w:r>
      <w:r w:rsidR="009B66A4" w:rsidRPr="00627729">
        <w:rPr>
          <w:rFonts w:ascii="Calibri" w:hAnsi="Calibri" w:cs="Calibri"/>
          <w:sz w:val="16"/>
          <w:szCs w:val="16"/>
        </w:rPr>
        <w:lastRenderedPageBreak/>
        <w:t>deležih navedenih oseb ter gospodarskih subjektih, za katere se glede na določbe zakona, ki ureja gospodarske družbe, šteje, da so z njim povezane družbe.</w:t>
      </w:r>
    </w:p>
    <w:p w:rsidR="009B66A4" w:rsidRPr="00627729" w:rsidRDefault="009B66A4" w:rsidP="009B66A4">
      <w:pPr>
        <w:pStyle w:val="Odstavekseznama"/>
        <w:numPr>
          <w:ilvl w:val="0"/>
          <w:numId w:val="1"/>
        </w:numPr>
        <w:spacing w:afterLines="20" w:after="48"/>
        <w:contextualSpacing w:val="0"/>
        <w:jc w:val="both"/>
        <w:rPr>
          <w:rFonts w:ascii="Calibri" w:hAnsi="Calibri" w:cs="Calibri"/>
          <w:b/>
          <w:sz w:val="16"/>
          <w:szCs w:val="16"/>
        </w:rPr>
      </w:pPr>
      <w:r w:rsidRPr="00627729">
        <w:rPr>
          <w:rFonts w:ascii="Calibri" w:hAnsi="Calibri" w:cs="Calibri"/>
          <w:b/>
          <w:sz w:val="16"/>
          <w:szCs w:val="16"/>
        </w:rPr>
        <w:t>PRAVNO VARSTVO</w:t>
      </w:r>
    </w:p>
    <w:p w:rsidR="009B66A4" w:rsidRPr="001C4022" w:rsidRDefault="009B66A4" w:rsidP="001C4022">
      <w:pPr>
        <w:pStyle w:val="Odstavekseznama"/>
        <w:numPr>
          <w:ilvl w:val="1"/>
          <w:numId w:val="1"/>
        </w:numPr>
        <w:spacing w:afterLines="20" w:after="48"/>
        <w:contextualSpacing w:val="0"/>
        <w:jc w:val="both"/>
        <w:rPr>
          <w:rFonts w:ascii="Calibri" w:hAnsi="Calibri" w:cs="Calibri"/>
          <w:sz w:val="16"/>
          <w:szCs w:val="16"/>
        </w:rPr>
      </w:pPr>
      <w:r w:rsidRPr="00627729">
        <w:rPr>
          <w:rFonts w:ascii="Calibri" w:hAnsi="Calibri" w:cs="Calibri"/>
          <w:sz w:val="16"/>
          <w:szCs w:val="16"/>
        </w:rPr>
        <w:t xml:space="preserve">Pravno varstvo ponudnikov je zagotovljeno skladno z veljavno zakonodajo (ZPVPJN). </w:t>
      </w:r>
      <w:r w:rsidRPr="001C4022">
        <w:rPr>
          <w:rFonts w:ascii="Calibri" w:hAnsi="Calibri" w:cs="Calibri"/>
          <w:sz w:val="16"/>
          <w:szCs w:val="16"/>
        </w:rPr>
        <w:t xml:space="preserve">Roki za vložitev zahtevka za revizijo so določeni s 25. členom ZPVPJN. Po prejemu odločitve o oddaji naročila je rok za </w:t>
      </w:r>
      <w:r w:rsidR="00C26FA2">
        <w:rPr>
          <w:rFonts w:ascii="Calibri" w:hAnsi="Calibri" w:cs="Calibri"/>
          <w:sz w:val="16"/>
          <w:szCs w:val="16"/>
        </w:rPr>
        <w:t>vložitev revizijskega zahtevka</w:t>
      </w:r>
      <w:r w:rsidR="0062741C">
        <w:rPr>
          <w:rFonts w:ascii="Calibri" w:hAnsi="Calibri" w:cs="Calibri"/>
          <w:sz w:val="16"/>
          <w:szCs w:val="16"/>
        </w:rPr>
        <w:t xml:space="preserve"> 8</w:t>
      </w:r>
      <w:r w:rsidRPr="001C4022">
        <w:rPr>
          <w:rFonts w:ascii="Calibri" w:hAnsi="Calibri" w:cs="Calibri"/>
          <w:sz w:val="16"/>
          <w:szCs w:val="16"/>
        </w:rPr>
        <w:t xml:space="preserve"> </w:t>
      </w:r>
      <w:r w:rsidR="00282850">
        <w:rPr>
          <w:rFonts w:ascii="Calibri" w:hAnsi="Calibri" w:cs="Calibri"/>
          <w:sz w:val="16"/>
          <w:szCs w:val="16"/>
        </w:rPr>
        <w:t xml:space="preserve">delovnih </w:t>
      </w:r>
      <w:r w:rsidRPr="001C4022">
        <w:rPr>
          <w:rFonts w:ascii="Calibri" w:hAnsi="Calibri" w:cs="Calibri"/>
          <w:sz w:val="16"/>
          <w:szCs w:val="16"/>
        </w:rPr>
        <w:t>dni.</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RAČUNSKE NAPAKE</w:t>
      </w:r>
    </w:p>
    <w:p w:rsidR="000810A8" w:rsidRPr="001C4022" w:rsidRDefault="000810A8" w:rsidP="001C4022">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V primeru ugotovitve računskih napak bo naročnik računske napake odpravil skladno z 78. členom ZJN-2.</w:t>
      </w:r>
      <w:r w:rsidR="001C4022">
        <w:rPr>
          <w:rFonts w:asciiTheme="minorHAnsi" w:hAnsiTheme="minorHAnsi" w:cstheme="minorHAnsi"/>
          <w:sz w:val="16"/>
          <w:szCs w:val="16"/>
        </w:rPr>
        <w:t xml:space="preserve"> </w:t>
      </w:r>
      <w:r w:rsidRPr="001C4022">
        <w:rPr>
          <w:rFonts w:asciiTheme="minorHAnsi" w:hAnsiTheme="minorHAnsi" w:cstheme="minorHAns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rsidR="000810A8" w:rsidRPr="001823F7" w:rsidRDefault="004431F7" w:rsidP="004431F7">
      <w:pPr>
        <w:pStyle w:val="Odstavekseznama"/>
        <w:numPr>
          <w:ilvl w:val="0"/>
          <w:numId w:val="1"/>
        </w:numPr>
        <w:spacing w:after="70"/>
        <w:contextualSpacing w:val="0"/>
        <w:jc w:val="both"/>
        <w:rPr>
          <w:rFonts w:asciiTheme="minorHAnsi" w:hAnsiTheme="minorHAnsi" w:cstheme="minorHAnsi"/>
          <w:b/>
          <w:sz w:val="16"/>
          <w:szCs w:val="16"/>
        </w:rPr>
      </w:pPr>
      <w:r w:rsidRPr="001823F7">
        <w:rPr>
          <w:rFonts w:asciiTheme="minorHAnsi" w:hAnsiTheme="minorHAnsi" w:cstheme="minorHAnsi"/>
          <w:b/>
          <w:sz w:val="16"/>
          <w:szCs w:val="16"/>
        </w:rPr>
        <w:t>CELOVITOST PONUDBE</w:t>
      </w:r>
    </w:p>
    <w:p w:rsidR="000810A8" w:rsidRPr="001823F7" w:rsidRDefault="000810A8" w:rsidP="004431F7">
      <w:pPr>
        <w:pStyle w:val="Odstavekseznama"/>
        <w:numPr>
          <w:ilvl w:val="1"/>
          <w:numId w:val="1"/>
        </w:numPr>
        <w:spacing w:after="70"/>
        <w:contextualSpacing w:val="0"/>
        <w:jc w:val="both"/>
        <w:rPr>
          <w:rFonts w:asciiTheme="minorHAnsi" w:hAnsiTheme="minorHAnsi" w:cstheme="minorHAnsi"/>
          <w:sz w:val="16"/>
          <w:szCs w:val="16"/>
        </w:rPr>
      </w:pPr>
      <w:r w:rsidRPr="001823F7">
        <w:rPr>
          <w:rFonts w:asciiTheme="minorHAnsi" w:hAnsiTheme="minorHAnsi" w:cstheme="minorHAnsi"/>
          <w:sz w:val="16"/>
          <w:szCs w:val="16"/>
        </w:rPr>
        <w:t>Ponudnik mora ponuditi vsa zahtevana razpisana dela.</w:t>
      </w:r>
    </w:p>
    <w:p w:rsidR="00E14057" w:rsidRPr="001C4022" w:rsidRDefault="00E14057" w:rsidP="001C4022">
      <w:pPr>
        <w:rPr>
          <w:rFonts w:asciiTheme="minorHAnsi" w:hAnsiTheme="minorHAnsi" w:cstheme="minorHAnsi"/>
          <w:b/>
          <w:sz w:val="16"/>
          <w:szCs w:val="16"/>
        </w:rPr>
        <w:sectPr w:rsidR="00E14057" w:rsidRPr="001C4022" w:rsidSect="000B1FD5">
          <w:pgSz w:w="11906" w:h="16838"/>
          <w:pgMar w:top="1417" w:right="1417" w:bottom="1417" w:left="1417" w:header="283" w:footer="708" w:gutter="0"/>
          <w:cols w:num="2" w:space="708"/>
          <w:docGrid w:linePitch="360"/>
        </w:sectPr>
      </w:pPr>
    </w:p>
    <w:p w:rsidR="00E14057" w:rsidRPr="001823F7" w:rsidRDefault="00E14057" w:rsidP="00E14057">
      <w:pPr>
        <w:pStyle w:val="Naslov1"/>
        <w:numPr>
          <w:ilvl w:val="0"/>
          <w:numId w:val="0"/>
        </w:numPr>
        <w:ind w:left="357" w:hanging="357"/>
        <w:jc w:val="center"/>
        <w:rPr>
          <w:sz w:val="20"/>
          <w:szCs w:val="20"/>
        </w:rPr>
      </w:pPr>
      <w:r w:rsidRPr="001823F7">
        <w:rPr>
          <w:sz w:val="20"/>
          <w:szCs w:val="20"/>
        </w:rPr>
        <w:lastRenderedPageBreak/>
        <w:t>3.  POGOJI ZA UGOTAVLJANJE SPOSOBNOSTI IN NAVODILA O NAČINU DOKAZOVANJA SPOSOBNOSTI PONUDNIKA</w:t>
      </w:r>
    </w:p>
    <w:p w:rsidR="00E14057" w:rsidRPr="001823F7" w:rsidRDefault="00E14057" w:rsidP="00E14057">
      <w:pPr>
        <w:pStyle w:val="Naslov1"/>
        <w:numPr>
          <w:ilvl w:val="0"/>
          <w:numId w:val="0"/>
        </w:numPr>
        <w:ind w:left="357"/>
      </w:pPr>
    </w:p>
    <w:p w:rsidR="00E14057" w:rsidRPr="001823F7" w:rsidRDefault="00E14057" w:rsidP="00E14057">
      <w:pPr>
        <w:pStyle w:val="Naslov1"/>
        <w:numPr>
          <w:ilvl w:val="0"/>
          <w:numId w:val="15"/>
        </w:numPr>
      </w:pPr>
      <w:r w:rsidRPr="001823F7">
        <w:t>POGOJI ZA PRIZNANJE OSNOVNE IN POKLICNE SPOSOBNOSTI PONUDNIKA</w:t>
      </w:r>
    </w:p>
    <w:p w:rsidR="00E14057" w:rsidRPr="001823F7" w:rsidRDefault="00E14057" w:rsidP="008E011C">
      <w:pPr>
        <w:pStyle w:val="Telobesedila"/>
        <w:numPr>
          <w:ilvl w:val="1"/>
          <w:numId w:val="15"/>
        </w:numPr>
        <w:rPr>
          <w:rFonts w:asciiTheme="minorHAnsi" w:hAnsiTheme="minorHAnsi" w:cstheme="minorHAnsi"/>
          <w:sz w:val="18"/>
          <w:szCs w:val="18"/>
        </w:rPr>
      </w:pPr>
      <w:r w:rsidRPr="001823F7">
        <w:rPr>
          <w:rFonts w:asciiTheme="minorHAnsi" w:hAnsiTheme="minorHAnsi" w:cstheme="minorHAnsi"/>
          <w:sz w:val="18"/>
          <w:szCs w:val="18"/>
        </w:rPr>
        <w:t xml:space="preserve">Veljavna registracija za opravljanje dejavnosti v skladu s predpisi države članice, v kateri je registrirana dejavnost o vpisu v register poklicev ali trgovski register </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OBR-3 : Izjava</w:t>
      </w:r>
    </w:p>
    <w:p w:rsidR="00E14057" w:rsidRPr="001823F7" w:rsidRDefault="00E14057" w:rsidP="008E011C">
      <w:pPr>
        <w:pStyle w:val="Telobesedila"/>
        <w:ind w:left="360"/>
        <w:rPr>
          <w:rFonts w:asciiTheme="minorHAnsi" w:hAnsiTheme="minorHAnsi" w:cstheme="minorHAnsi"/>
          <w:sz w:val="18"/>
          <w:szCs w:val="18"/>
        </w:rPr>
      </w:pPr>
    </w:p>
    <w:p w:rsidR="00AB60A8" w:rsidRPr="001823F7" w:rsidRDefault="00171C8F" w:rsidP="008E011C">
      <w:pPr>
        <w:spacing w:after="70"/>
        <w:ind w:left="360"/>
        <w:jc w:val="both"/>
        <w:rPr>
          <w:rFonts w:asciiTheme="minorHAnsi" w:hAnsiTheme="minorHAnsi" w:cstheme="minorHAns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Ponudniki, ki nimajo sedeža v Republiki Sloveniji, morajo predložiti potrdilo. Če država v kateri ima ponudnik svoj sedež, ne izdaja takšnih dokumentov, lahko da  zapriseženo izjavo prič ali zapriseženo izjavo zakonitega zastopnika ponudnika.</w:t>
      </w:r>
    </w:p>
    <w:p w:rsidR="00E14057" w:rsidRPr="001823F7" w:rsidRDefault="00E14057" w:rsidP="008E011C">
      <w:pPr>
        <w:spacing w:after="70"/>
        <w:jc w:val="both"/>
        <w:rPr>
          <w:rFonts w:asciiTheme="minorHAnsi" w:hAnsiTheme="minorHAnsi" w:cstheme="minorHAnsi"/>
          <w:sz w:val="18"/>
          <w:szCs w:val="18"/>
        </w:rPr>
      </w:pPr>
    </w:p>
    <w:p w:rsidR="00E14057" w:rsidRPr="001823F7" w:rsidRDefault="00E14057" w:rsidP="008E011C">
      <w:pPr>
        <w:pStyle w:val="Telobesedila"/>
        <w:numPr>
          <w:ilvl w:val="1"/>
          <w:numId w:val="15"/>
        </w:numPr>
        <w:rPr>
          <w:rFonts w:asciiTheme="minorHAnsi" w:hAnsiTheme="minorHAnsi" w:cstheme="minorHAnsi"/>
          <w:sz w:val="18"/>
          <w:szCs w:val="18"/>
        </w:rPr>
      </w:pPr>
      <w:r w:rsidRPr="001823F7">
        <w:rPr>
          <w:rFonts w:asciiTheme="minorHAnsi" w:hAnsiTheme="minorHAnsi" w:cstheme="minorHAnsi"/>
          <w:sz w:val="18"/>
          <w:szCs w:val="18"/>
        </w:rPr>
        <w:t>Proti ponudniku ni bil podan predlog za začetek likvidacije ali stečajnega postopka ali za začetek postopka prisilne poravnave ali je v postopku prisilne poravnave ali v postopku prisilnega prenehanja ali kadar z njegovimi posli iz drugih razlogov upravlja sodišče ali je opustil poslovno dejavnost ali je v katerem koli podobnem položaju</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 ni bil s pravnomočno sodbo v katerikoli državi obsojen za prestopek v zvezi z njegovim poklicnim ravnanjem.</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Ponudniku ni mogoče na kakršni koli upravičeni podlagi dokazati veliko strokovno napako ali hujšo kršitev poklicnih pravil.</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Ponudnik pri dajanju informacij, zahtevanih v skladu z določbami 41. do 49. člena ZJN-2, v tem ali predhodnih postopkih, ni namerno podal zavajajoče razlage ali teh informacij ni zagotovil</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sz w:val="18"/>
          <w:szCs w:val="18"/>
        </w:rPr>
      </w:pPr>
      <w:r w:rsidRPr="001823F7">
        <w:rPr>
          <w:rFonts w:asciiTheme="minorHAnsi" w:hAnsiTheme="minorHAnsi" w:cstheme="minorHAnsi"/>
          <w:sz w:val="18"/>
          <w:szCs w:val="18"/>
        </w:rPr>
        <w:t xml:space="preserve">Ponudnik ima plačane vse zapadle obveznosti do podizvajalcev v predhodnih postopkih javnega naročanja. </w:t>
      </w:r>
    </w:p>
    <w:p w:rsidR="00E14057" w:rsidRPr="001823F7" w:rsidRDefault="00E14057" w:rsidP="008E011C">
      <w:pPr>
        <w:pStyle w:val="Telobesedila"/>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OBR-3 : Izjava</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171C8F" w:rsidP="008E011C">
      <w:pPr>
        <w:spacing w:after="70"/>
        <w:ind w:left="360"/>
        <w:jc w:val="both"/>
        <w:rPr>
          <w:rFonts w:asciiTheme="minorHAnsi" w:hAnsiTheme="minorHAnsi" w:cstheme="minorHAns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Naročnik si pridržuje pravico, da navedbe preveri ter zahteva poročilo pooblaščenega revizorja, potrdilo ponudnikove poslovne banke ali drugo enakovredno dokazilo, iz katerega je razvidno izpolnjevanje pogoja.</w:t>
      </w:r>
    </w:p>
    <w:p w:rsidR="00E14057" w:rsidRPr="001823F7" w:rsidRDefault="00E14057" w:rsidP="008E011C">
      <w:pPr>
        <w:spacing w:after="70"/>
        <w:jc w:val="both"/>
        <w:rPr>
          <w:rFonts w:asciiTheme="minorHAnsi" w:hAnsiTheme="minorHAnsi" w:cstheme="minorHAnsi"/>
          <w:sz w:val="18"/>
          <w:szCs w:val="18"/>
        </w:rPr>
      </w:pPr>
    </w:p>
    <w:p w:rsidR="00A46DB5" w:rsidRPr="00A46DB5" w:rsidRDefault="00E14057" w:rsidP="00A46DB5">
      <w:pPr>
        <w:pStyle w:val="Telobesedila"/>
        <w:numPr>
          <w:ilvl w:val="1"/>
          <w:numId w:val="14"/>
        </w:numPr>
        <w:rPr>
          <w:rFonts w:ascii="Calibri" w:hAnsi="Calibri" w:cs="Calibri"/>
          <w:sz w:val="18"/>
          <w:szCs w:val="18"/>
        </w:rPr>
      </w:pPr>
      <w:r w:rsidRPr="001823F7">
        <w:rPr>
          <w:rFonts w:asciiTheme="minorHAnsi" w:hAnsiTheme="minorHAnsi" w:cstheme="minorHAnsi"/>
          <w:sz w:val="18"/>
          <w:szCs w:val="18"/>
        </w:rPr>
        <w:t xml:space="preserve">Ponudnik </w:t>
      </w:r>
      <w:r w:rsidR="00A46DB5" w:rsidRPr="00A46DB5">
        <w:rPr>
          <w:rFonts w:ascii="Calibri" w:hAnsi="Calibri" w:cs="Calibri"/>
          <w:sz w:val="18"/>
          <w:szCs w:val="18"/>
        </w:rPr>
        <w:t>in njegov zakoniti zastopnik (če gre za pravno osebo) ni bil pravnomočno obsojen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 denarja, 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tihotapstvo, izdaja tajnih podatkov.</w:t>
      </w:r>
    </w:p>
    <w:p w:rsidR="00A46DB5" w:rsidRPr="00A46DB5" w:rsidRDefault="00A46DB5" w:rsidP="00A46DB5">
      <w:pPr>
        <w:rPr>
          <w:rFonts w:asciiTheme="minorHAnsi" w:eastAsia="Times New Roman" w:hAnsiTheme="minorHAnsi" w:cstheme="minorHAnsi"/>
          <w:sz w:val="18"/>
          <w:szCs w:val="18"/>
          <w:lang w:eastAsia="sl-SI"/>
        </w:rPr>
      </w:pPr>
    </w:p>
    <w:p w:rsidR="00A46DB5" w:rsidRPr="00A46DB5" w:rsidRDefault="00A46DB5" w:rsidP="00A46DB5">
      <w:pPr>
        <w:ind w:left="360"/>
        <w:rPr>
          <w:rFonts w:asciiTheme="minorHAnsi" w:eastAsia="Times New Roman" w:hAnsiTheme="minorHAnsi" w:cstheme="minorHAnsi"/>
          <w:sz w:val="18"/>
          <w:szCs w:val="18"/>
          <w:lang w:eastAsia="sl-SI"/>
        </w:rPr>
      </w:pPr>
      <w:r w:rsidRPr="00A46DB5">
        <w:rPr>
          <w:rFonts w:asciiTheme="minorHAnsi" w:eastAsia="Times New Roman" w:hAnsiTheme="minorHAnsi" w:cstheme="minorHAnsi"/>
          <w:sz w:val="18"/>
          <w:szCs w:val="18"/>
          <w:lang w:eastAsia="sl-SI"/>
        </w:rPr>
        <w:t>Kandidat in njegov zakoniti zastopnik nista bila pravnomočno obsojena zaradi goljufije zoper finančne interese Evropskih skupnosti v smislu 1. člena Konvencije o zaščiti finančnih interesov Evropske skupnosti.</w:t>
      </w:r>
    </w:p>
    <w:p w:rsidR="00E14057" w:rsidRPr="001823F7" w:rsidRDefault="00A46DB5" w:rsidP="00A46DB5">
      <w:pPr>
        <w:pStyle w:val="Telobesedila"/>
        <w:rPr>
          <w:rFonts w:asciiTheme="minorHAnsi" w:hAnsiTheme="minorHAnsi" w:cstheme="minorHAnsi"/>
          <w:sz w:val="18"/>
          <w:szCs w:val="18"/>
        </w:rPr>
      </w:pPr>
      <w:r>
        <w:rPr>
          <w:rFonts w:asciiTheme="minorHAnsi" w:hAnsiTheme="minorHAnsi" w:cstheme="minorHAnsi"/>
          <w:sz w:val="18"/>
          <w:szCs w:val="18"/>
        </w:rPr>
        <w:t xml:space="preserve"> </w:t>
      </w:r>
    </w:p>
    <w:p w:rsidR="00E14057" w:rsidRPr="001823F7" w:rsidRDefault="00E14057" w:rsidP="008E011C">
      <w:pPr>
        <w:pStyle w:val="Telobesedila"/>
        <w:ind w:left="360"/>
        <w:rPr>
          <w:rFonts w:asciiTheme="minorHAnsi" w:hAnsiTheme="minorHAnsi" w:cstheme="minorHAnsi"/>
          <w:sz w:val="18"/>
          <w:szCs w:val="18"/>
        </w:rPr>
      </w:pPr>
    </w:p>
    <w:p w:rsidR="00E14057" w:rsidRPr="001823F7" w:rsidRDefault="00E14057" w:rsidP="008E011C">
      <w:pPr>
        <w:pStyle w:val="Telobesedila"/>
        <w:ind w:left="360"/>
        <w:rPr>
          <w:rFonts w:asciiTheme="minorHAnsi" w:hAnsiTheme="minorHAnsi" w:cstheme="minorHAnsi"/>
          <w:b/>
          <w:i/>
          <w:sz w:val="18"/>
          <w:szCs w:val="18"/>
        </w:rPr>
      </w:pPr>
      <w:r w:rsidRPr="001823F7">
        <w:rPr>
          <w:rFonts w:asciiTheme="minorHAnsi" w:hAnsiTheme="minorHAnsi" w:cstheme="minorHAnsi"/>
          <w:b/>
          <w:i/>
          <w:sz w:val="18"/>
          <w:szCs w:val="18"/>
        </w:rPr>
        <w:t>Dokazilo: OBR-4 : Izjava o nekaznovanosti</w:t>
      </w:r>
    </w:p>
    <w:p w:rsidR="00E14057" w:rsidRPr="001823F7" w:rsidRDefault="00E14057" w:rsidP="008E011C">
      <w:pPr>
        <w:pStyle w:val="Telobesedila"/>
        <w:rPr>
          <w:rFonts w:asciiTheme="minorHAnsi" w:hAnsiTheme="minorHAnsi" w:cstheme="minorHAnsi"/>
          <w:sz w:val="18"/>
          <w:szCs w:val="18"/>
        </w:rPr>
      </w:pPr>
    </w:p>
    <w:p w:rsidR="00E14057" w:rsidRDefault="00171C8F" w:rsidP="00C82E73">
      <w:pPr>
        <w:pStyle w:val="Odstavekseznama"/>
        <w:spacing w:after="70"/>
        <w:ind w:left="360"/>
        <w:jc w:val="both"/>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Ponudniki, ki nimajo sedeža v Republiki Sloveniji, morajo predložiti dokazila, da niso storili navedenih dejanj. Če država, v kateri ima kandidat svoj sedež, ne izdaja takšnih dokumentov, lahko kandidat da zapriseženo izjavo prič ali zapriseženo izjavo zakonitega zastopnika ponudnika.</w:t>
      </w:r>
    </w:p>
    <w:p w:rsidR="00C82E73" w:rsidRPr="001823F7" w:rsidRDefault="00C82E73" w:rsidP="00C82E73">
      <w:pPr>
        <w:pStyle w:val="Odstavekseznama"/>
        <w:spacing w:after="70"/>
        <w:ind w:left="360"/>
        <w:jc w:val="both"/>
        <w:rPr>
          <w:rFonts w:asciiTheme="minorHAnsi" w:hAnsiTheme="minorHAnsi" w:cstheme="minorHAnsi"/>
          <w:sz w:val="18"/>
          <w:szCs w:val="18"/>
        </w:rPr>
      </w:pPr>
    </w:p>
    <w:p w:rsidR="00E14057" w:rsidRPr="001823F7" w:rsidRDefault="00E14057" w:rsidP="00E14057">
      <w:pPr>
        <w:pStyle w:val="Telobesedila"/>
        <w:numPr>
          <w:ilvl w:val="1"/>
          <w:numId w:val="15"/>
        </w:numPr>
        <w:jc w:val="left"/>
        <w:rPr>
          <w:rFonts w:asciiTheme="minorHAnsi" w:hAnsiTheme="minorHAnsi" w:cstheme="minorHAnsi"/>
          <w:sz w:val="18"/>
          <w:szCs w:val="18"/>
        </w:rPr>
      </w:pPr>
      <w:r w:rsidRPr="001823F7">
        <w:rPr>
          <w:rFonts w:asciiTheme="minorHAnsi" w:hAnsiTheme="minorHAnsi" w:cstheme="minorHAnsi"/>
          <w:sz w:val="18"/>
          <w:szCs w:val="18"/>
        </w:rPr>
        <w:t>Ponudnik mora soglašati, da lahko naročnik za namene javnega razpisa pridobi podatke iz uradnih evidenc za osebe, ki so pooblaščene za zastopanje.</w:t>
      </w:r>
    </w:p>
    <w:p w:rsidR="00E14057" w:rsidRPr="001823F7" w:rsidRDefault="00E14057" w:rsidP="00E14057">
      <w:pPr>
        <w:pStyle w:val="Telobesedila"/>
        <w:jc w:val="left"/>
        <w:rPr>
          <w:rFonts w:asciiTheme="minorHAnsi" w:hAnsiTheme="minorHAnsi" w:cstheme="minorHAnsi"/>
          <w:i/>
          <w:sz w:val="18"/>
          <w:szCs w:val="18"/>
        </w:rPr>
      </w:pPr>
    </w:p>
    <w:p w:rsidR="00E14057" w:rsidRPr="001823F7" w:rsidRDefault="00E14057" w:rsidP="00007BF7">
      <w:pPr>
        <w:pStyle w:val="Telobesedila"/>
        <w:ind w:firstLine="360"/>
        <w:jc w:val="left"/>
        <w:rPr>
          <w:rFonts w:asciiTheme="minorHAnsi" w:hAnsiTheme="minorHAnsi" w:cstheme="minorHAnsi"/>
          <w:i/>
          <w:sz w:val="18"/>
          <w:szCs w:val="18"/>
        </w:rPr>
      </w:pPr>
      <w:r w:rsidRPr="001823F7">
        <w:rPr>
          <w:rFonts w:asciiTheme="minorHAnsi" w:hAnsiTheme="minorHAnsi" w:cstheme="minorHAnsi"/>
          <w:b/>
          <w:i/>
          <w:sz w:val="18"/>
          <w:szCs w:val="18"/>
        </w:rPr>
        <w:t>Dokazilo: OBR-5 : Pooblastilo za pridobitev osebnih podatkov</w:t>
      </w:r>
    </w:p>
    <w:p w:rsidR="00E14057" w:rsidRPr="001823F7" w:rsidRDefault="00E14057" w:rsidP="00E14057">
      <w:pPr>
        <w:pStyle w:val="Telobesedila"/>
        <w:rPr>
          <w:rFonts w:asciiTheme="minorHAnsi" w:hAnsiTheme="minorHAnsi" w:cstheme="minorHAnsi"/>
          <w:i/>
          <w:sz w:val="18"/>
          <w:szCs w:val="18"/>
        </w:rPr>
      </w:pPr>
    </w:p>
    <w:p w:rsidR="00A210F9" w:rsidRPr="001823F7" w:rsidRDefault="00171C8F" w:rsidP="00F65CC0">
      <w:pPr>
        <w:spacing w:after="70"/>
        <w:ind w:left="426"/>
        <w:jc w:val="both"/>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Pooblastilo predložijo samo ponudniki, ki imajo sedež v Republ</w:t>
      </w:r>
      <w:r w:rsidR="001C4022">
        <w:rPr>
          <w:rFonts w:asciiTheme="minorHAnsi" w:hAnsiTheme="minorHAnsi" w:cstheme="minorHAnsi"/>
          <w:i/>
          <w:sz w:val="18"/>
          <w:szCs w:val="18"/>
        </w:rPr>
        <w:t>iki Sloveniji</w:t>
      </w:r>
    </w:p>
    <w:p w:rsidR="00E14057" w:rsidRPr="001823F7" w:rsidRDefault="00E14057" w:rsidP="00E14057">
      <w:pPr>
        <w:pStyle w:val="Naslov1"/>
        <w:numPr>
          <w:ilvl w:val="0"/>
          <w:numId w:val="15"/>
        </w:numPr>
        <w:spacing w:after="70"/>
        <w:jc w:val="both"/>
      </w:pPr>
      <w:r w:rsidRPr="001823F7">
        <w:t>POGOJI ZA PRIZNANJE EKONOMSKE IN FINANČNE SPOSOBNOSTI PONUDNIKA</w:t>
      </w:r>
    </w:p>
    <w:p w:rsidR="00E14057" w:rsidRPr="001823F7" w:rsidRDefault="00E14057" w:rsidP="00E14057">
      <w:pPr>
        <w:pStyle w:val="Telobesedila"/>
        <w:numPr>
          <w:ilvl w:val="1"/>
          <w:numId w:val="15"/>
        </w:numPr>
        <w:jc w:val="left"/>
        <w:rPr>
          <w:rFonts w:asciiTheme="minorHAnsi" w:hAnsiTheme="minorHAnsi" w:cstheme="minorHAnsi"/>
          <w:sz w:val="18"/>
          <w:szCs w:val="18"/>
        </w:rPr>
      </w:pPr>
      <w:r w:rsidRPr="001823F7">
        <w:rPr>
          <w:rFonts w:asciiTheme="minorHAnsi" w:hAnsiTheme="minorHAnsi" w:cstheme="minorHAnsi"/>
          <w:sz w:val="18"/>
          <w:szCs w:val="18"/>
        </w:rPr>
        <w:t>Ponudnik v zadnjih šestih mesecih pred izdajo obrazca ni imel dospele neporavnane obveznosti v skladu z ZDavP-</w:t>
      </w:r>
      <w:smartTag w:uri="urn:schemas-microsoft-com:office:smarttags" w:element="metricconverter">
        <w:smartTagPr>
          <w:attr w:name="ProductID" w:val="2 in"/>
        </w:smartTagPr>
        <w:r w:rsidRPr="001823F7">
          <w:rPr>
            <w:rFonts w:asciiTheme="minorHAnsi" w:hAnsiTheme="minorHAnsi" w:cstheme="minorHAnsi"/>
            <w:sz w:val="18"/>
            <w:szCs w:val="18"/>
          </w:rPr>
          <w:t>2 in</w:t>
        </w:r>
      </w:smartTag>
      <w:r w:rsidR="000C2BCF">
        <w:rPr>
          <w:rFonts w:asciiTheme="minorHAnsi" w:hAnsiTheme="minorHAnsi" w:cstheme="minorHAnsi"/>
          <w:sz w:val="18"/>
          <w:szCs w:val="18"/>
        </w:rPr>
        <w:t xml:space="preserve"> z ZIZ oz. ni imel blokiranih računov</w:t>
      </w:r>
    </w:p>
    <w:p w:rsidR="00E14057" w:rsidRPr="001823F7" w:rsidRDefault="00E14057" w:rsidP="00E14057">
      <w:pPr>
        <w:pStyle w:val="Telobesedila"/>
        <w:ind w:left="360"/>
        <w:jc w:val="left"/>
        <w:rPr>
          <w:rFonts w:asciiTheme="minorHAnsi" w:hAnsiTheme="minorHAnsi" w:cstheme="minorHAnsi"/>
          <w:sz w:val="18"/>
          <w:szCs w:val="18"/>
        </w:rPr>
      </w:pPr>
    </w:p>
    <w:p w:rsidR="00E14057" w:rsidRPr="001823F7" w:rsidRDefault="00E14057" w:rsidP="00E14057">
      <w:pPr>
        <w:pStyle w:val="Telobesedila"/>
        <w:ind w:left="360"/>
        <w:jc w:val="left"/>
        <w:rPr>
          <w:rFonts w:asciiTheme="minorHAnsi" w:hAnsiTheme="minorHAnsi" w:cstheme="minorHAnsi"/>
          <w:i/>
          <w:sz w:val="18"/>
          <w:szCs w:val="18"/>
        </w:rPr>
      </w:pPr>
      <w:r w:rsidRPr="001823F7">
        <w:rPr>
          <w:rFonts w:asciiTheme="minorHAnsi" w:hAnsiTheme="minorHAnsi" w:cstheme="minorHAnsi"/>
          <w:b/>
          <w:i/>
          <w:sz w:val="18"/>
          <w:szCs w:val="18"/>
        </w:rPr>
        <w:t>Dokazila</w:t>
      </w:r>
      <w:r w:rsidRPr="001823F7">
        <w:rPr>
          <w:rFonts w:asciiTheme="minorHAnsi" w:hAnsiTheme="minorHAnsi" w:cstheme="minorHAnsi"/>
          <w:i/>
          <w:sz w:val="18"/>
          <w:szCs w:val="18"/>
        </w:rPr>
        <w:t>:</w:t>
      </w:r>
    </w:p>
    <w:p w:rsidR="00E14057" w:rsidRPr="001823F7" w:rsidRDefault="00E14057" w:rsidP="00E14057">
      <w:pPr>
        <w:pStyle w:val="Telobesedila"/>
        <w:ind w:left="360"/>
        <w:jc w:val="left"/>
        <w:rPr>
          <w:rFonts w:asciiTheme="minorHAnsi" w:hAnsiTheme="minorHAnsi" w:cstheme="minorHAnsi"/>
          <w:b/>
          <w:i/>
          <w:sz w:val="18"/>
          <w:szCs w:val="18"/>
        </w:rPr>
      </w:pPr>
      <w:r w:rsidRPr="001823F7">
        <w:rPr>
          <w:rFonts w:asciiTheme="minorHAnsi" w:hAnsiTheme="minorHAnsi" w:cstheme="minorHAnsi"/>
          <w:b/>
          <w:i/>
          <w:sz w:val="18"/>
          <w:szCs w:val="18"/>
        </w:rPr>
        <w:t xml:space="preserve"> - Pravna oseba – obrazec BON 2 </w:t>
      </w:r>
      <w:r w:rsidR="00A46DB5">
        <w:rPr>
          <w:rFonts w:asciiTheme="minorHAnsi" w:hAnsiTheme="minorHAnsi" w:cstheme="minorHAnsi"/>
          <w:b/>
          <w:i/>
          <w:sz w:val="18"/>
          <w:szCs w:val="18"/>
        </w:rPr>
        <w:t xml:space="preserve">(izdano s strani AJPES-a) ali potrdila vseh bank, </w:t>
      </w:r>
      <w:r w:rsidR="002861D6">
        <w:rPr>
          <w:rFonts w:asciiTheme="minorHAnsi" w:hAnsiTheme="minorHAnsi" w:cstheme="minorHAnsi"/>
          <w:b/>
          <w:i/>
          <w:sz w:val="18"/>
          <w:szCs w:val="18"/>
        </w:rPr>
        <w:t xml:space="preserve">ki vodijo ponudnikove račune oz. </w:t>
      </w:r>
      <w:r w:rsidR="00A46DB5">
        <w:rPr>
          <w:rFonts w:asciiTheme="minorHAnsi" w:hAnsiTheme="minorHAnsi" w:cstheme="minorHAnsi"/>
          <w:b/>
          <w:i/>
          <w:sz w:val="18"/>
          <w:szCs w:val="18"/>
        </w:rPr>
        <w:t>pri katerih ima ponudnik odprte račune</w:t>
      </w:r>
      <w:r w:rsidR="002861D6">
        <w:rPr>
          <w:rFonts w:asciiTheme="minorHAnsi" w:hAnsiTheme="minorHAnsi" w:cstheme="minorHAnsi"/>
          <w:b/>
          <w:i/>
          <w:sz w:val="18"/>
          <w:szCs w:val="18"/>
        </w:rPr>
        <w:t>.</w:t>
      </w:r>
    </w:p>
    <w:p w:rsidR="00E14057" w:rsidRPr="001823F7" w:rsidRDefault="00E14057" w:rsidP="00A46DB5">
      <w:pPr>
        <w:pStyle w:val="Telobesedila"/>
        <w:ind w:left="360"/>
        <w:jc w:val="left"/>
        <w:rPr>
          <w:rFonts w:asciiTheme="minorHAnsi" w:hAnsiTheme="minorHAnsi" w:cstheme="minorHAnsi"/>
          <w:b/>
          <w:i/>
          <w:sz w:val="18"/>
          <w:szCs w:val="18"/>
        </w:rPr>
      </w:pPr>
      <w:r w:rsidRPr="001823F7">
        <w:rPr>
          <w:rFonts w:asciiTheme="minorHAnsi" w:hAnsiTheme="minorHAnsi" w:cstheme="minorHAnsi"/>
          <w:b/>
          <w:i/>
          <w:sz w:val="18"/>
          <w:szCs w:val="18"/>
        </w:rPr>
        <w:t xml:space="preserve">- Samostojni podjetnik posameznik – BON-1/SP </w:t>
      </w:r>
      <w:r w:rsidR="00506CF5">
        <w:rPr>
          <w:rFonts w:asciiTheme="minorHAnsi" w:hAnsiTheme="minorHAnsi" w:cstheme="minorHAnsi"/>
          <w:b/>
          <w:i/>
          <w:sz w:val="18"/>
          <w:szCs w:val="18"/>
        </w:rPr>
        <w:t>(</w:t>
      </w:r>
      <w:r w:rsidR="00A46DB5">
        <w:rPr>
          <w:rFonts w:asciiTheme="minorHAnsi" w:hAnsiTheme="minorHAnsi" w:cstheme="minorHAnsi"/>
          <w:b/>
          <w:i/>
          <w:sz w:val="18"/>
          <w:szCs w:val="18"/>
        </w:rPr>
        <w:t xml:space="preserve">izdano s strani AJPES-a) ali potrdila vseh bank, </w:t>
      </w:r>
      <w:r w:rsidR="002861D6">
        <w:rPr>
          <w:rFonts w:asciiTheme="minorHAnsi" w:hAnsiTheme="minorHAnsi" w:cstheme="minorHAnsi"/>
          <w:b/>
          <w:i/>
          <w:sz w:val="18"/>
          <w:szCs w:val="18"/>
        </w:rPr>
        <w:t xml:space="preserve">ki vodijo ponudnikove račune oz. pri </w:t>
      </w:r>
      <w:r w:rsidR="00A46DB5">
        <w:rPr>
          <w:rFonts w:asciiTheme="minorHAnsi" w:hAnsiTheme="minorHAnsi" w:cstheme="minorHAnsi"/>
          <w:b/>
          <w:i/>
          <w:sz w:val="18"/>
          <w:szCs w:val="18"/>
        </w:rPr>
        <w:t>katerih ima ponudnik odprte račune</w:t>
      </w:r>
      <w:r w:rsidR="002861D6">
        <w:rPr>
          <w:rFonts w:asciiTheme="minorHAnsi" w:hAnsiTheme="minorHAnsi" w:cstheme="minorHAnsi"/>
          <w:b/>
          <w:i/>
          <w:sz w:val="18"/>
          <w:szCs w:val="18"/>
        </w:rPr>
        <w:t>.</w:t>
      </w:r>
    </w:p>
    <w:p w:rsidR="00E14057" w:rsidRPr="001823F7" w:rsidRDefault="00E14057" w:rsidP="00E14057">
      <w:pPr>
        <w:pStyle w:val="Telobesedila"/>
        <w:jc w:val="right"/>
        <w:rPr>
          <w:rFonts w:asciiTheme="minorHAnsi" w:hAnsiTheme="minorHAnsi" w:cstheme="minorHAnsi"/>
          <w:b/>
          <w:i/>
          <w:sz w:val="18"/>
          <w:szCs w:val="18"/>
        </w:rPr>
      </w:pPr>
    </w:p>
    <w:p w:rsidR="00E14057" w:rsidRPr="001823F7" w:rsidRDefault="00171C8F" w:rsidP="00E14057">
      <w:pPr>
        <w:pStyle w:val="Telobesedila"/>
        <w:ind w:left="360"/>
        <w:jc w:val="left"/>
        <w:rPr>
          <w:rFonts w:asciiTheme="minorHAnsi" w:hAnsiTheme="minorHAnsi" w:cstheme="minorHAnsi"/>
          <w:i/>
          <w:sz w:val="18"/>
          <w:szCs w:val="18"/>
        </w:rPr>
      </w:pPr>
      <w:r w:rsidRPr="001823F7">
        <w:rPr>
          <w:rFonts w:asciiTheme="minorHAnsi" w:hAnsiTheme="minorHAnsi" w:cstheme="minorHAnsi"/>
          <w:i/>
          <w:sz w:val="18"/>
          <w:szCs w:val="18"/>
        </w:rPr>
        <w:t xml:space="preserve">Opomba: </w:t>
      </w:r>
      <w:r w:rsidR="00E14057" w:rsidRPr="001823F7">
        <w:rPr>
          <w:rFonts w:asciiTheme="minorHAnsi" w:hAnsiTheme="minorHAnsi" w:cstheme="minorHAnsi"/>
          <w:i/>
          <w:sz w:val="18"/>
          <w:szCs w:val="18"/>
        </w:rPr>
        <w:t xml:space="preserve">Potrdila </w:t>
      </w:r>
      <w:r w:rsidR="002861D6">
        <w:rPr>
          <w:rFonts w:asciiTheme="minorHAnsi" w:hAnsiTheme="minorHAnsi" w:cstheme="minorHAnsi"/>
          <w:i/>
          <w:sz w:val="18"/>
          <w:szCs w:val="18"/>
        </w:rPr>
        <w:t xml:space="preserve">(dan izdaje potrdila) </w:t>
      </w:r>
      <w:r w:rsidR="00E14057" w:rsidRPr="001823F7">
        <w:rPr>
          <w:rFonts w:asciiTheme="minorHAnsi" w:hAnsiTheme="minorHAnsi" w:cstheme="minorHAnsi"/>
          <w:i/>
          <w:sz w:val="18"/>
          <w:szCs w:val="18"/>
        </w:rPr>
        <w:t>ne smejo biti starejša od 30 dni od datuma, določenega za oddajo ponudbe.</w:t>
      </w:r>
    </w:p>
    <w:p w:rsidR="009A555D" w:rsidRPr="00C82E73" w:rsidRDefault="00E14057" w:rsidP="009A555D">
      <w:pPr>
        <w:spacing w:after="70"/>
        <w:ind w:left="360"/>
        <w:jc w:val="both"/>
        <w:rPr>
          <w:rFonts w:asciiTheme="minorHAnsi" w:hAnsiTheme="minorHAnsi" w:cstheme="minorHAnsi"/>
          <w:i/>
          <w:sz w:val="18"/>
          <w:szCs w:val="18"/>
        </w:rPr>
      </w:pPr>
      <w:r w:rsidRPr="001823F7">
        <w:rPr>
          <w:rFonts w:asciiTheme="minorHAnsi" w:hAnsiTheme="minorHAnsi" w:cstheme="minorHAnsi"/>
          <w:i/>
          <w:sz w:val="18"/>
          <w:szCs w:val="18"/>
        </w:rPr>
        <w:t xml:space="preserve">V primeru </w:t>
      </w:r>
      <w:r w:rsidR="00A46DB5">
        <w:rPr>
          <w:rFonts w:asciiTheme="minorHAnsi" w:hAnsiTheme="minorHAnsi" w:cstheme="minorHAnsi"/>
          <w:i/>
          <w:sz w:val="18"/>
          <w:szCs w:val="18"/>
        </w:rPr>
        <w:t xml:space="preserve">ponudbe s podizvajalci in </w:t>
      </w:r>
      <w:r w:rsidRPr="001823F7">
        <w:rPr>
          <w:rFonts w:asciiTheme="minorHAnsi" w:hAnsiTheme="minorHAnsi" w:cstheme="minorHAnsi"/>
          <w:i/>
          <w:sz w:val="18"/>
          <w:szCs w:val="18"/>
        </w:rPr>
        <w:t>skupne ponudbe pogoj v</w:t>
      </w:r>
      <w:r w:rsidR="00A46DB5">
        <w:rPr>
          <w:rFonts w:asciiTheme="minorHAnsi" w:hAnsiTheme="minorHAnsi" w:cstheme="minorHAnsi"/>
          <w:i/>
          <w:sz w:val="18"/>
          <w:szCs w:val="18"/>
        </w:rPr>
        <w:t>elja za vse podizvajalce in partnerje v skupini.</w:t>
      </w:r>
    </w:p>
    <w:p w:rsidR="00E51C23" w:rsidRPr="001823F7" w:rsidRDefault="00E51C23" w:rsidP="00E51C23">
      <w:pPr>
        <w:pStyle w:val="Naslov1"/>
        <w:numPr>
          <w:ilvl w:val="0"/>
          <w:numId w:val="15"/>
        </w:numPr>
        <w:spacing w:after="70"/>
        <w:jc w:val="both"/>
      </w:pPr>
      <w:r w:rsidRPr="001823F7">
        <w:t xml:space="preserve">POGOJI ZA PRIZNANJE TEHNIČNE IN/ALI KADROVSKE SPOSOBNOSTI PONUDNIKA </w:t>
      </w:r>
    </w:p>
    <w:p w:rsidR="001B559E" w:rsidRDefault="001B559E" w:rsidP="00A456D0">
      <w:pPr>
        <w:ind w:left="360"/>
        <w:rPr>
          <w:rFonts w:asciiTheme="minorHAnsi" w:hAnsiTheme="minorHAnsi" w:cstheme="minorHAnsi"/>
          <w:sz w:val="18"/>
          <w:szCs w:val="18"/>
        </w:rPr>
      </w:pPr>
      <w:r w:rsidRPr="001823F7">
        <w:rPr>
          <w:rFonts w:asciiTheme="minorHAnsi" w:hAnsiTheme="minorHAnsi" w:cstheme="minorHAnsi"/>
          <w:sz w:val="18"/>
          <w:szCs w:val="18"/>
        </w:rPr>
        <w:t>Naročnik bo priznal sposobnost vsem ponudnikom, ki bodo izpolnili vse zahtevane pogoje in predložili ustrezna dokazila.</w:t>
      </w:r>
    </w:p>
    <w:p w:rsidR="00442817" w:rsidRDefault="00442817" w:rsidP="00A456D0">
      <w:pPr>
        <w:ind w:left="360"/>
        <w:rPr>
          <w:rFonts w:asciiTheme="minorHAnsi" w:hAnsiTheme="minorHAnsi" w:cstheme="minorHAnsi"/>
          <w:sz w:val="18"/>
          <w:szCs w:val="18"/>
        </w:rPr>
      </w:pPr>
    </w:p>
    <w:p w:rsidR="00442817" w:rsidRPr="000E6B73" w:rsidRDefault="00442817" w:rsidP="00442817">
      <w:pPr>
        <w:pStyle w:val="Odstavekseznama"/>
        <w:numPr>
          <w:ilvl w:val="1"/>
          <w:numId w:val="14"/>
        </w:numPr>
        <w:rPr>
          <w:rFonts w:ascii="Calibri" w:hAnsi="Calibri" w:cs="Calibri"/>
          <w:sz w:val="18"/>
          <w:szCs w:val="18"/>
        </w:rPr>
      </w:pPr>
      <w:r w:rsidRPr="000E6B73">
        <w:rPr>
          <w:rFonts w:ascii="Calibri" w:hAnsi="Calibri" w:cs="Calibri"/>
          <w:sz w:val="18"/>
          <w:szCs w:val="18"/>
        </w:rPr>
        <w:t xml:space="preserve">Ponudnik zagotavlja, da bo blago dostavil </w:t>
      </w:r>
      <w:proofErr w:type="spellStart"/>
      <w:r w:rsidRPr="000E6B73">
        <w:rPr>
          <w:rFonts w:ascii="Calibri" w:hAnsi="Calibri" w:cs="Calibri"/>
          <w:sz w:val="18"/>
          <w:szCs w:val="18"/>
        </w:rPr>
        <w:t>fco</w:t>
      </w:r>
      <w:proofErr w:type="spellEnd"/>
      <w:r w:rsidRPr="000E6B73">
        <w:rPr>
          <w:rFonts w:ascii="Calibri" w:hAnsi="Calibri" w:cs="Calibri"/>
          <w:sz w:val="18"/>
          <w:szCs w:val="18"/>
        </w:rPr>
        <w:t xml:space="preserve"> skladišče naročnika razloženo v roku največ </w:t>
      </w:r>
      <w:r w:rsidR="007335D5">
        <w:rPr>
          <w:rFonts w:ascii="Calibri" w:hAnsi="Calibri" w:cs="Calibri"/>
          <w:sz w:val="18"/>
          <w:szCs w:val="18"/>
        </w:rPr>
        <w:t>sedem (7)</w:t>
      </w:r>
      <w:r w:rsidR="00D07CBE">
        <w:rPr>
          <w:rFonts w:ascii="Calibri" w:hAnsi="Calibri" w:cs="Calibri"/>
          <w:sz w:val="18"/>
          <w:szCs w:val="18"/>
        </w:rPr>
        <w:t xml:space="preserve"> </w:t>
      </w:r>
      <w:r w:rsidR="00C02107">
        <w:rPr>
          <w:rFonts w:ascii="Calibri" w:hAnsi="Calibri" w:cs="Calibri"/>
          <w:sz w:val="18"/>
          <w:szCs w:val="18"/>
        </w:rPr>
        <w:t xml:space="preserve"> dni po prejemu naročila oz. v skladu z dogovorom v odvisnosti od nujnosti </w:t>
      </w:r>
      <w:r w:rsidR="007335D5">
        <w:rPr>
          <w:rFonts w:ascii="Calibri" w:hAnsi="Calibri" w:cs="Calibri"/>
          <w:sz w:val="18"/>
          <w:szCs w:val="18"/>
        </w:rPr>
        <w:t xml:space="preserve">posamezne </w:t>
      </w:r>
      <w:r w:rsidR="00C02107">
        <w:rPr>
          <w:rFonts w:ascii="Calibri" w:hAnsi="Calibri" w:cs="Calibri"/>
          <w:sz w:val="18"/>
          <w:szCs w:val="18"/>
        </w:rPr>
        <w:t>dobave.</w:t>
      </w:r>
    </w:p>
    <w:p w:rsidR="00FA4716" w:rsidRPr="00442817" w:rsidRDefault="00442817" w:rsidP="00442817">
      <w:pPr>
        <w:pStyle w:val="Naslov1"/>
        <w:numPr>
          <w:ilvl w:val="0"/>
          <w:numId w:val="0"/>
        </w:numPr>
        <w:ind w:left="360"/>
        <w:rPr>
          <w:i/>
        </w:rPr>
      </w:pPr>
      <w:r w:rsidRPr="00847002">
        <w:rPr>
          <w:i/>
        </w:rPr>
        <w:t>Dokazilo: OBR-</w:t>
      </w:r>
      <w:r w:rsidR="00847002" w:rsidRPr="00847002">
        <w:rPr>
          <w:i/>
        </w:rPr>
        <w:t>9</w:t>
      </w:r>
      <w:r w:rsidRPr="00847002">
        <w:rPr>
          <w:i/>
        </w:rPr>
        <w:t xml:space="preserve"> : Izjava</w:t>
      </w:r>
      <w:r>
        <w:rPr>
          <w:i/>
        </w:rPr>
        <w:t xml:space="preserve"> </w:t>
      </w:r>
      <w:r w:rsidR="00847002">
        <w:rPr>
          <w:i/>
        </w:rPr>
        <w:t>o dobavi</w:t>
      </w:r>
    </w:p>
    <w:p w:rsidR="00B86ECA" w:rsidRPr="00C1797C" w:rsidRDefault="00B86ECA" w:rsidP="00B86ECA">
      <w:pPr>
        <w:rPr>
          <w:rFonts w:asciiTheme="minorHAnsi" w:hAnsiTheme="minorHAnsi" w:cstheme="minorHAnsi"/>
          <w:b/>
          <w:i/>
          <w:sz w:val="18"/>
          <w:szCs w:val="18"/>
        </w:rPr>
      </w:pPr>
    </w:p>
    <w:p w:rsidR="00791144" w:rsidRPr="008203CD" w:rsidRDefault="00791144" w:rsidP="00791144">
      <w:pPr>
        <w:ind w:left="720" w:hanging="294"/>
        <w:jc w:val="both"/>
        <w:rPr>
          <w:rFonts w:ascii="Calibri" w:hAnsi="Calibri" w:cs="Calibri"/>
          <w:sz w:val="18"/>
          <w:szCs w:val="18"/>
        </w:rPr>
      </w:pPr>
      <w:r w:rsidRPr="008203CD">
        <w:rPr>
          <w:rFonts w:ascii="Calibri" w:hAnsi="Calibri" w:cs="Calibri"/>
          <w:bCs/>
          <w:sz w:val="18"/>
          <w:szCs w:val="18"/>
        </w:rPr>
        <w:t xml:space="preserve">Ponudnik zagotavlja, da bo </w:t>
      </w:r>
      <w:r w:rsidR="007335D5">
        <w:rPr>
          <w:rFonts w:ascii="Calibri" w:hAnsi="Calibri" w:cs="Calibri"/>
          <w:bCs/>
          <w:sz w:val="18"/>
          <w:szCs w:val="18"/>
        </w:rPr>
        <w:t>predmet naročila (dobava osebne zaščitne opreme) izvedel</w:t>
      </w:r>
      <w:r w:rsidRPr="008203CD">
        <w:rPr>
          <w:rFonts w:ascii="Calibri" w:hAnsi="Calibri" w:cs="Calibri"/>
          <w:bCs/>
          <w:sz w:val="18"/>
          <w:szCs w:val="18"/>
        </w:rPr>
        <w:t xml:space="preserve"> v skladu s pravili stroke in navodili strokov</w:t>
      </w:r>
      <w:r w:rsidR="007335D5">
        <w:rPr>
          <w:rFonts w:ascii="Calibri" w:hAnsi="Calibri" w:cs="Calibri"/>
          <w:bCs/>
          <w:sz w:val="18"/>
          <w:szCs w:val="18"/>
        </w:rPr>
        <w:t>nega nadzora s strani naročnika, kar zagotavlja s predložitvijo ponudbe.</w:t>
      </w:r>
    </w:p>
    <w:p w:rsidR="00791144" w:rsidRPr="008203CD" w:rsidRDefault="00791144" w:rsidP="00791144">
      <w:pPr>
        <w:pStyle w:val="Telobesedila"/>
        <w:ind w:left="426" w:hanging="426"/>
        <w:jc w:val="left"/>
        <w:rPr>
          <w:rFonts w:ascii="Calibri" w:hAnsi="Calibri" w:cs="Calibri"/>
          <w:sz w:val="18"/>
          <w:szCs w:val="18"/>
          <w:highlight w:val="yellow"/>
        </w:rPr>
      </w:pPr>
    </w:p>
    <w:p w:rsidR="00B86ECA" w:rsidRPr="001823F7" w:rsidRDefault="00B86ECA" w:rsidP="00B86ECA">
      <w:pPr>
        <w:rPr>
          <w:rFonts w:asciiTheme="minorHAnsi" w:hAnsiTheme="minorHAnsi" w:cstheme="minorHAnsi"/>
          <w:sz w:val="20"/>
          <w:szCs w:val="20"/>
        </w:rPr>
        <w:sectPr w:rsidR="00B86ECA" w:rsidRPr="001823F7" w:rsidSect="00B86ECA">
          <w:pgSz w:w="11906" w:h="16838"/>
          <w:pgMar w:top="1417" w:right="1417" w:bottom="1417" w:left="1417" w:header="708" w:footer="708" w:gutter="0"/>
          <w:cols w:space="708"/>
          <w:docGrid w:linePitch="360"/>
        </w:sectPr>
      </w:pPr>
    </w:p>
    <w:p w:rsidR="006E107C" w:rsidRPr="001823F7" w:rsidRDefault="006E107C" w:rsidP="00B86ECA">
      <w:pPr>
        <w:jc w:val="center"/>
        <w:rPr>
          <w:rFonts w:cs="Times New Roman"/>
          <w:b/>
          <w:szCs w:val="24"/>
        </w:rPr>
      </w:pPr>
    </w:p>
    <w:p w:rsidR="006E107C" w:rsidRPr="001823F7" w:rsidRDefault="006E107C" w:rsidP="00B86ECA">
      <w:pPr>
        <w:jc w:val="center"/>
        <w:rPr>
          <w:rFonts w:cs="Times New Roman"/>
          <w:b/>
          <w:szCs w:val="24"/>
        </w:rPr>
      </w:pPr>
    </w:p>
    <w:p w:rsidR="00B86ECA" w:rsidRPr="001823F7" w:rsidRDefault="00B86ECA" w:rsidP="00B86ECA">
      <w:pPr>
        <w:jc w:val="center"/>
        <w:rPr>
          <w:rFonts w:cs="Times New Roman"/>
          <w:b/>
          <w:szCs w:val="24"/>
        </w:rPr>
      </w:pPr>
      <w:r w:rsidRPr="001823F7">
        <w:rPr>
          <w:rFonts w:cs="Times New Roman"/>
          <w:b/>
          <w:szCs w:val="24"/>
        </w:rPr>
        <w:t>4.  RAZPISNI OBRAZCI</w:t>
      </w: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rPr>
          <w:rFonts w:asciiTheme="minorHAnsi" w:hAnsiTheme="minorHAnsi" w:cstheme="minorHAnsi"/>
        </w:rPr>
      </w:pPr>
    </w:p>
    <w:p w:rsidR="00B86ECA" w:rsidRPr="001823F7" w:rsidRDefault="00B86ECA" w:rsidP="00B86ECA">
      <w:pPr>
        <w:pStyle w:val="Telobesedila"/>
      </w:pPr>
    </w:p>
    <w:p w:rsidR="006E107C" w:rsidRPr="001823F7" w:rsidRDefault="006E107C" w:rsidP="006E107C">
      <w:pPr>
        <w:rPr>
          <w:b/>
          <w:bdr w:val="single" w:sz="4" w:space="0" w:color="auto" w:shadow="1"/>
          <w:shd w:val="clear" w:color="auto" w:fill="F3F3F3"/>
        </w:rPr>
        <w:sectPr w:rsidR="006E107C" w:rsidRPr="001823F7" w:rsidSect="006E107C">
          <w:pgSz w:w="11906" w:h="16838"/>
          <w:pgMar w:top="1417" w:right="1417" w:bottom="1417" w:left="1417" w:header="708" w:footer="708" w:gutter="0"/>
          <w:cols w:space="708"/>
          <w:docGrid w:linePitch="360"/>
        </w:sectPr>
      </w:pPr>
      <w:r w:rsidRPr="001823F7">
        <w:rPr>
          <w:b/>
          <w:bdr w:val="single" w:sz="4" w:space="0" w:color="auto" w:shadow="1"/>
          <w:shd w:val="clear" w:color="auto" w:fill="F3F3F3"/>
        </w:rPr>
        <w:br w:type="page"/>
      </w:r>
    </w:p>
    <w:p w:rsidR="00B86ECA" w:rsidRPr="001823F7" w:rsidRDefault="00B86ECA" w:rsidP="006E107C">
      <w:pPr>
        <w:jc w:val="right"/>
        <w:rPr>
          <w:rFonts w:cs="Times New Roman"/>
          <w:szCs w:val="24"/>
        </w:rPr>
      </w:pPr>
      <w:r w:rsidRPr="001823F7">
        <w:rPr>
          <w:rFonts w:cs="Times New Roman"/>
          <w:szCs w:val="24"/>
          <w:bdr w:val="single" w:sz="4" w:space="0" w:color="auto" w:shadow="1"/>
          <w:shd w:val="clear" w:color="auto" w:fill="F3F3F3"/>
        </w:rPr>
        <w:lastRenderedPageBreak/>
        <w:t xml:space="preserve">OBR-1 </w:t>
      </w:r>
    </w:p>
    <w:p w:rsidR="006E107C" w:rsidRPr="001823F7" w:rsidRDefault="006E107C" w:rsidP="00B86ECA">
      <w:pPr>
        <w:pStyle w:val="Naslov10"/>
        <w:rPr>
          <w:rFonts w:ascii="Times New Roman" w:hAnsi="Times New Roman"/>
          <w:color w:val="auto"/>
          <w:sz w:val="24"/>
          <w:szCs w:val="24"/>
        </w:rPr>
      </w:pPr>
    </w:p>
    <w:p w:rsidR="006E107C" w:rsidRPr="001823F7" w:rsidRDefault="006E107C" w:rsidP="00B86ECA">
      <w:pPr>
        <w:pStyle w:val="Naslov10"/>
        <w:rPr>
          <w:rFonts w:ascii="Times New Roman" w:hAnsi="Times New Roman"/>
          <w:color w:val="auto"/>
          <w:sz w:val="24"/>
          <w:szCs w:val="24"/>
        </w:rPr>
      </w:pPr>
    </w:p>
    <w:p w:rsidR="00B86ECA" w:rsidRPr="001823F7" w:rsidRDefault="00B86ECA" w:rsidP="00B86ECA">
      <w:pPr>
        <w:pStyle w:val="Naslov10"/>
        <w:rPr>
          <w:rFonts w:ascii="Times New Roman" w:hAnsi="Times New Roman"/>
          <w:color w:val="auto"/>
          <w:sz w:val="24"/>
          <w:szCs w:val="24"/>
        </w:rPr>
      </w:pPr>
      <w:r w:rsidRPr="001823F7">
        <w:rPr>
          <w:rFonts w:ascii="Times New Roman" w:hAnsi="Times New Roman"/>
          <w:color w:val="auto"/>
          <w:sz w:val="24"/>
          <w:szCs w:val="24"/>
        </w:rPr>
        <w:t>OVOJNICA</w:t>
      </w:r>
    </w:p>
    <w:p w:rsidR="00B86ECA" w:rsidRPr="001823F7" w:rsidRDefault="00B86ECA" w:rsidP="00B86ECA">
      <w:pPr>
        <w:pStyle w:val="Naslov10"/>
        <w:rPr>
          <w:rFonts w:ascii="Times New Roman" w:hAnsi="Times New Roman"/>
          <w:color w:val="auto"/>
          <w:sz w:val="24"/>
          <w:szCs w:val="24"/>
        </w:rPr>
      </w:pPr>
    </w:p>
    <w:tbl>
      <w:tblPr>
        <w:tblW w:w="0" w:type="auto"/>
        <w:tblInd w:w="1900" w:type="dxa"/>
        <w:tblLayout w:type="fixed"/>
        <w:tblCellMar>
          <w:top w:w="57" w:type="dxa"/>
          <w:bottom w:w="57" w:type="dxa"/>
        </w:tblCellMar>
        <w:tblLook w:val="0000" w:firstRow="0" w:lastRow="0" w:firstColumn="0" w:lastColumn="0" w:noHBand="0" w:noVBand="0"/>
      </w:tblPr>
      <w:tblGrid>
        <w:gridCol w:w="2888"/>
        <w:gridCol w:w="1308"/>
        <w:gridCol w:w="6072"/>
      </w:tblGrid>
      <w:tr w:rsidR="00B86ECA" w:rsidRPr="001823F7" w:rsidTr="00B86ECA">
        <w:trPr>
          <w:cantSplit/>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 xml:space="preserve">Ponudnik: </w:t>
            </w:r>
          </w:p>
        </w:tc>
        <w:tc>
          <w:tcPr>
            <w:tcW w:w="607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r w:rsidRPr="001823F7">
              <w:rPr>
                <w:rFonts w:cs="Times New Roman"/>
                <w:b/>
                <w:bCs/>
              </w:rPr>
              <w:t>Prejem vloge</w:t>
            </w:r>
            <w:r w:rsidRPr="001823F7">
              <w:rPr>
                <w:rFonts w:cs="Times New Roman"/>
                <w:bCs/>
              </w:rPr>
              <w:t xml:space="preserve"> (izpolni prejemnik):</w:t>
            </w:r>
          </w:p>
          <w:p w:rsidR="00B86ECA" w:rsidRPr="001823F7" w:rsidRDefault="00B86ECA" w:rsidP="009470E7">
            <w:pPr>
              <w:snapToGrid w:val="0"/>
              <w:rPr>
                <w:rFonts w:cs="Times New Roman"/>
                <w:bCs/>
              </w:rPr>
            </w:pPr>
          </w:p>
        </w:tc>
      </w:tr>
      <w:tr w:rsidR="00B86ECA" w:rsidRPr="001823F7" w:rsidTr="00B86ECA">
        <w:trPr>
          <w:cantSplit/>
          <w:trHeight w:val="1354"/>
        </w:trPr>
        <w:tc>
          <w:tcPr>
            <w:tcW w:w="41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p>
        </w:tc>
        <w:tc>
          <w:tcPr>
            <w:tcW w:w="607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B86ECA" w:rsidRPr="001823F7" w:rsidRDefault="00B86ECA" w:rsidP="009470E7">
            <w:pPr>
              <w:snapToGrid w:val="0"/>
              <w:rPr>
                <w:rFonts w:cs="Times New Roman"/>
                <w:bCs/>
              </w:rPr>
            </w:pPr>
          </w:p>
        </w:tc>
      </w:tr>
      <w:tr w:rsidR="00B86ECA" w:rsidRPr="001823F7" w:rsidTr="00B86ECA">
        <w:trPr>
          <w:cantSplit/>
        </w:trPr>
        <w:tc>
          <w:tcPr>
            <w:tcW w:w="2888" w:type="dxa"/>
            <w:tcBorders>
              <w:top w:val="single" w:sz="4" w:space="0" w:color="000000"/>
              <w:left w:val="single" w:sz="4" w:space="0" w:color="000000"/>
              <w:bottom w:val="single" w:sz="4" w:space="0" w:color="000000"/>
              <w:right w:val="single" w:sz="8"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 xml:space="preserve">Predmet javnega naročila: </w:t>
            </w:r>
          </w:p>
        </w:tc>
        <w:tc>
          <w:tcPr>
            <w:tcW w:w="7380" w:type="dxa"/>
            <w:gridSpan w:val="2"/>
            <w:tcBorders>
              <w:top w:val="single" w:sz="4" w:space="0" w:color="000000"/>
              <w:left w:val="single" w:sz="8" w:space="0" w:color="000000"/>
              <w:bottom w:val="single" w:sz="4" w:space="0" w:color="000000"/>
              <w:right w:val="single" w:sz="4" w:space="0" w:color="000000"/>
            </w:tcBorders>
            <w:shd w:val="clear" w:color="auto" w:fill="FFFFFF" w:themeFill="background1"/>
          </w:tcPr>
          <w:p w:rsidR="00B86ECA" w:rsidRPr="001823F7" w:rsidRDefault="00C10D77" w:rsidP="009470E7">
            <w:pPr>
              <w:snapToGrid w:val="0"/>
              <w:rPr>
                <w:rFonts w:cs="Times New Roman"/>
                <w:b/>
                <w:bCs/>
              </w:rPr>
            </w:pPr>
            <w:r>
              <w:rPr>
                <w:b/>
              </w:rPr>
              <w:t>Dobava osebne zaščitne opreme</w:t>
            </w:r>
          </w:p>
        </w:tc>
      </w:tr>
      <w:tr w:rsidR="00B86ECA" w:rsidRPr="001823F7" w:rsidTr="00B86ECA">
        <w:trPr>
          <w:cantSplit/>
        </w:trPr>
        <w:tc>
          <w:tcPr>
            <w:tcW w:w="419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86ECA" w:rsidRPr="001823F7" w:rsidRDefault="00B86ECA" w:rsidP="009470E7">
            <w:pPr>
              <w:snapToGrid w:val="0"/>
              <w:jc w:val="center"/>
              <w:rPr>
                <w:rFonts w:cs="Times New Roman"/>
                <w:b/>
                <w:bCs/>
                <w:sz w:val="28"/>
                <w:szCs w:val="28"/>
              </w:rPr>
            </w:pPr>
            <w:r w:rsidRPr="001823F7">
              <w:rPr>
                <w:rFonts w:cs="Times New Roman"/>
                <w:b/>
                <w:bCs/>
                <w:sz w:val="28"/>
                <w:szCs w:val="28"/>
              </w:rPr>
              <w:t>PONUDBA, NE ODPIRAJ!</w:t>
            </w:r>
          </w:p>
        </w:tc>
        <w:tc>
          <w:tcPr>
            <w:tcW w:w="6072" w:type="dxa"/>
            <w:tcBorders>
              <w:top w:val="single" w:sz="4" w:space="0" w:color="000000"/>
              <w:left w:val="single" w:sz="4" w:space="0" w:color="000000"/>
              <w:bottom w:val="single" w:sz="4" w:space="0" w:color="auto"/>
              <w:right w:val="single" w:sz="4" w:space="0" w:color="000000"/>
            </w:tcBorders>
            <w:shd w:val="clear" w:color="auto" w:fill="D9D9D9"/>
          </w:tcPr>
          <w:p w:rsidR="00B86ECA" w:rsidRPr="001823F7" w:rsidRDefault="00B86ECA" w:rsidP="009470E7">
            <w:pPr>
              <w:snapToGrid w:val="0"/>
              <w:rPr>
                <w:rFonts w:cs="Times New Roman"/>
                <w:b/>
                <w:bCs/>
              </w:rPr>
            </w:pPr>
            <w:r w:rsidRPr="001823F7">
              <w:rPr>
                <w:rFonts w:cs="Times New Roman"/>
                <w:b/>
                <w:bCs/>
              </w:rPr>
              <w:t>Prejemnik:</w:t>
            </w:r>
          </w:p>
        </w:tc>
      </w:tr>
      <w:tr w:rsidR="00B86ECA" w:rsidRPr="001823F7" w:rsidTr="00B86ECA">
        <w:trPr>
          <w:cantSplit/>
        </w:trPr>
        <w:tc>
          <w:tcPr>
            <w:tcW w:w="4196" w:type="dxa"/>
            <w:gridSpan w:val="2"/>
            <w:vMerge/>
            <w:tcBorders>
              <w:left w:val="single" w:sz="4" w:space="0" w:color="000000"/>
              <w:bottom w:val="single" w:sz="4" w:space="0" w:color="000000"/>
              <w:right w:val="single" w:sz="4" w:space="0" w:color="auto"/>
            </w:tcBorders>
            <w:shd w:val="clear" w:color="auto" w:fill="FFFFFF" w:themeFill="background1"/>
          </w:tcPr>
          <w:p w:rsidR="00B86ECA" w:rsidRPr="001823F7" w:rsidRDefault="00B86ECA" w:rsidP="009470E7">
            <w:pPr>
              <w:snapToGrid w:val="0"/>
              <w:rPr>
                <w:rFonts w:cs="Times New Roman"/>
                <w:bCs/>
              </w:rPr>
            </w:pPr>
          </w:p>
        </w:tc>
        <w:tc>
          <w:tcPr>
            <w:tcW w:w="6072" w:type="dxa"/>
            <w:tcBorders>
              <w:top w:val="single" w:sz="4" w:space="0" w:color="auto"/>
              <w:left w:val="single" w:sz="4" w:space="0" w:color="auto"/>
              <w:bottom w:val="single" w:sz="4" w:space="0" w:color="auto"/>
              <w:right w:val="single" w:sz="4" w:space="0" w:color="auto"/>
            </w:tcBorders>
            <w:shd w:val="clear" w:color="auto" w:fill="FFFFFF" w:themeFill="background1"/>
          </w:tcPr>
          <w:p w:rsidR="00B86ECA" w:rsidRPr="001823F7" w:rsidRDefault="00855CC6" w:rsidP="009470E7">
            <w:pPr>
              <w:snapToGrid w:val="0"/>
              <w:rPr>
                <w:rFonts w:cs="Times New Roman"/>
                <w:b/>
                <w:bCs/>
                <w:sz w:val="28"/>
                <w:szCs w:val="28"/>
              </w:rPr>
            </w:pPr>
            <w:r w:rsidRPr="001823F7">
              <w:rPr>
                <w:rFonts w:cs="Times New Roman"/>
                <w:b/>
                <w:bCs/>
                <w:sz w:val="28"/>
                <w:szCs w:val="28"/>
              </w:rPr>
              <w:t>JAVNE SLUŽBE PTUJ d.o.o.</w:t>
            </w:r>
          </w:p>
          <w:p w:rsidR="00B86ECA" w:rsidRPr="001823F7" w:rsidRDefault="00855CC6" w:rsidP="009470E7">
            <w:pPr>
              <w:snapToGrid w:val="0"/>
              <w:rPr>
                <w:rFonts w:cs="Times New Roman"/>
                <w:bCs/>
                <w:sz w:val="28"/>
                <w:szCs w:val="28"/>
              </w:rPr>
            </w:pPr>
            <w:r w:rsidRPr="001823F7">
              <w:rPr>
                <w:rFonts w:cs="Times New Roman"/>
                <w:bCs/>
                <w:sz w:val="28"/>
                <w:szCs w:val="28"/>
              </w:rPr>
              <w:t>Ulica heroja Lacka 3</w:t>
            </w:r>
          </w:p>
          <w:p w:rsidR="00B86ECA" w:rsidRPr="001823F7" w:rsidRDefault="00B86ECA" w:rsidP="009470E7">
            <w:pPr>
              <w:snapToGrid w:val="0"/>
              <w:rPr>
                <w:rFonts w:cs="Times New Roman"/>
                <w:b/>
                <w:bCs/>
                <w:sz w:val="28"/>
                <w:szCs w:val="28"/>
              </w:rPr>
            </w:pPr>
          </w:p>
          <w:p w:rsidR="00B86ECA" w:rsidRPr="001823F7" w:rsidRDefault="00B86ECA" w:rsidP="009470E7">
            <w:pPr>
              <w:snapToGrid w:val="0"/>
              <w:rPr>
                <w:rFonts w:cs="Times New Roman"/>
                <w:b/>
                <w:bCs/>
              </w:rPr>
            </w:pPr>
            <w:r w:rsidRPr="001823F7">
              <w:rPr>
                <w:rFonts w:cs="Times New Roman"/>
                <w:b/>
                <w:bCs/>
                <w:sz w:val="28"/>
                <w:szCs w:val="28"/>
              </w:rPr>
              <w:t>SI-2250  PTUJ</w:t>
            </w:r>
          </w:p>
        </w:tc>
      </w:tr>
    </w:tbl>
    <w:p w:rsidR="00B86ECA" w:rsidRPr="001823F7" w:rsidRDefault="00B86ECA" w:rsidP="00B86ECA">
      <w:pPr>
        <w:rPr>
          <w:rFonts w:cs="Times New Roman"/>
        </w:rPr>
      </w:pPr>
    </w:p>
    <w:p w:rsidR="00B86ECA" w:rsidRPr="001823F7" w:rsidRDefault="00B86ECA" w:rsidP="00B86ECA">
      <w:pPr>
        <w:rPr>
          <w:rFonts w:cs="Times New Roman"/>
        </w:rPr>
      </w:pPr>
    </w:p>
    <w:p w:rsidR="00B86ECA" w:rsidRPr="001823F7" w:rsidRDefault="00B86ECA" w:rsidP="00B86ECA">
      <w:pPr>
        <w:pStyle w:val="Telobesedila"/>
        <w:sectPr w:rsidR="00B86ECA" w:rsidRPr="001823F7" w:rsidSect="006E107C">
          <w:pgSz w:w="16838" w:h="11906" w:orient="landscape"/>
          <w:pgMar w:top="1417" w:right="1417" w:bottom="1417" w:left="1417" w:header="708" w:footer="708" w:gutter="0"/>
          <w:cols w:space="708"/>
          <w:docGrid w:linePitch="360"/>
        </w:sectPr>
      </w:pPr>
    </w:p>
    <w:p w:rsidR="00B86ECA" w:rsidRPr="001823F7" w:rsidRDefault="00B86ECA" w:rsidP="00B86ECA">
      <w:pPr>
        <w:pStyle w:val="Naslov"/>
        <w:jc w:val="right"/>
        <w:rPr>
          <w:b w:val="0"/>
          <w:sz w:val="24"/>
        </w:rPr>
      </w:pPr>
      <w:r w:rsidRPr="001823F7">
        <w:rPr>
          <w:b w:val="0"/>
          <w:sz w:val="24"/>
          <w:bdr w:val="single" w:sz="4" w:space="0" w:color="auto" w:shadow="1"/>
          <w:shd w:val="clear" w:color="auto" w:fill="F3F3F3"/>
        </w:rPr>
        <w:lastRenderedPageBreak/>
        <w:t xml:space="preserve">OBR-2 </w:t>
      </w:r>
    </w:p>
    <w:p w:rsidR="00B86ECA" w:rsidRPr="001823F7" w:rsidRDefault="00FC06BB" w:rsidP="00FC06BB">
      <w:pPr>
        <w:pStyle w:val="Telobesedila"/>
        <w:jc w:val="center"/>
        <w:rPr>
          <w:b/>
        </w:rPr>
      </w:pPr>
      <w:r w:rsidRPr="001823F7">
        <w:rPr>
          <w:b/>
        </w:rPr>
        <w:t>PRIJAVA</w:t>
      </w:r>
    </w:p>
    <w:p w:rsidR="00FC06BB" w:rsidRPr="001823F7" w:rsidRDefault="00FC06BB" w:rsidP="00B86ECA">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342"/>
      </w:tblGrid>
      <w:tr w:rsidR="00E17CC2" w:rsidRPr="001823F7" w:rsidTr="00367252">
        <w:trPr>
          <w:trHeight w:val="567"/>
        </w:trPr>
        <w:tc>
          <w:tcPr>
            <w:tcW w:w="2946"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2" w:type="dxa"/>
            <w:shd w:val="clear" w:color="auto" w:fill="FFFFFF" w:themeFill="background1"/>
            <w:vAlign w:val="center"/>
          </w:tcPr>
          <w:p w:rsidR="00E17CC2" w:rsidRPr="001823F7" w:rsidRDefault="00C10D77" w:rsidP="00C10D77">
            <w:pPr>
              <w:rPr>
                <w:rFonts w:eastAsia="Times New Roman"/>
                <w:szCs w:val="24"/>
              </w:rPr>
            </w:pPr>
            <w:r>
              <w:rPr>
                <w:b/>
              </w:rPr>
              <w:t xml:space="preserve">Dobava osebne zaščitne opreme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B86ECA">
      <w:pPr>
        <w:pStyle w:val="Telobesedila"/>
      </w:pPr>
    </w:p>
    <w:p w:rsidR="00E17CC2" w:rsidRPr="001823F7" w:rsidRDefault="00E17CC2" w:rsidP="00E17CC2">
      <w:pPr>
        <w:rPr>
          <w:b/>
          <w:szCs w:val="24"/>
        </w:rPr>
      </w:pPr>
      <w:r w:rsidRPr="001823F7">
        <w:rPr>
          <w:b/>
          <w:szCs w:val="24"/>
        </w:rPr>
        <w:t>PODATKI O PONUDNIKU</w:t>
      </w:r>
    </w:p>
    <w:p w:rsidR="00FC06BB" w:rsidRPr="001823F7" w:rsidRDefault="00FC06BB" w:rsidP="00B86ECA">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Firma oz. ime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Zakoniti zastopnik</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ID za DDV</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TRR</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Matična številka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Naslov</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Št. registracije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Datum registracije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pStyle w:val="Telobesedila"/>
            </w:pPr>
            <w:r w:rsidRPr="001823F7">
              <w:t>Registrsko sodišče</w:t>
            </w:r>
          </w:p>
        </w:tc>
        <w:tc>
          <w:tcPr>
            <w:tcW w:w="6480" w:type="dxa"/>
            <w:shd w:val="clear" w:color="auto" w:fill="FFFFFF" w:themeFill="background1"/>
            <w:vAlign w:val="center"/>
          </w:tcPr>
          <w:p w:rsidR="00FC06BB" w:rsidRPr="001823F7" w:rsidRDefault="00FC06BB" w:rsidP="009470E7">
            <w:pPr>
              <w:pStyle w:val="Telobesedila"/>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telefona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Številka telefaksa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Elektronska pošta za obveščanje ponudnika</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Kontaktna oseba ponudnika za obveščanje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r w:rsidR="00FC06BB" w:rsidRPr="001823F7" w:rsidTr="00FC06BB">
        <w:trPr>
          <w:trHeight w:val="567"/>
        </w:trPr>
        <w:tc>
          <w:tcPr>
            <w:tcW w:w="2988" w:type="dxa"/>
            <w:shd w:val="clear" w:color="auto" w:fill="D9D9D9"/>
            <w:vAlign w:val="center"/>
          </w:tcPr>
          <w:p w:rsidR="00FC06BB" w:rsidRPr="001823F7" w:rsidRDefault="00FC06BB" w:rsidP="009470E7">
            <w:pPr>
              <w:rPr>
                <w:rFonts w:eastAsia="Times New Roman" w:cs="Times New Roman"/>
                <w:szCs w:val="24"/>
              </w:rPr>
            </w:pPr>
            <w:r w:rsidRPr="001823F7">
              <w:rPr>
                <w:rFonts w:eastAsia="Times New Roman" w:cs="Times New Roman"/>
                <w:szCs w:val="24"/>
              </w:rPr>
              <w:t>Odgovorna oseba za podpis pogodbe</w:t>
            </w:r>
          </w:p>
        </w:tc>
        <w:tc>
          <w:tcPr>
            <w:tcW w:w="6480" w:type="dxa"/>
            <w:shd w:val="clear" w:color="auto" w:fill="FFFFFF" w:themeFill="background1"/>
            <w:vAlign w:val="center"/>
          </w:tcPr>
          <w:p w:rsidR="00FC06BB" w:rsidRPr="001823F7" w:rsidRDefault="00FC06BB" w:rsidP="009470E7">
            <w:pPr>
              <w:rPr>
                <w:rFonts w:eastAsia="Times New Roman" w:cs="Times New Roman"/>
                <w:szCs w:val="24"/>
              </w:rPr>
            </w:pPr>
          </w:p>
        </w:tc>
      </w:tr>
    </w:tbl>
    <w:p w:rsidR="00FC06BB" w:rsidRDefault="00FC06BB" w:rsidP="00B86ECA">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FA7BF0" w:rsidRPr="000E6B73" w:rsidTr="00687F92">
        <w:trPr>
          <w:trHeight w:val="567"/>
        </w:trPr>
        <w:tc>
          <w:tcPr>
            <w:tcW w:w="2988" w:type="dxa"/>
            <w:shd w:val="clear" w:color="auto" w:fill="D9D9D9"/>
            <w:vAlign w:val="center"/>
          </w:tcPr>
          <w:p w:rsidR="00FA7BF0" w:rsidRPr="00C10D77" w:rsidRDefault="00FA7BF0" w:rsidP="00687F92">
            <w:pPr>
              <w:rPr>
                <w:rFonts w:eastAsia="Times New Roman"/>
                <w:b/>
                <w:szCs w:val="24"/>
              </w:rPr>
            </w:pPr>
            <w:r w:rsidRPr="00C10D77">
              <w:rPr>
                <w:rFonts w:eastAsia="Times New Roman"/>
                <w:b/>
                <w:szCs w:val="24"/>
              </w:rPr>
              <w:t>Prijavljamo se za naslednje sklope</w:t>
            </w:r>
            <w:r w:rsidR="00C10D77" w:rsidRPr="00C10D77">
              <w:rPr>
                <w:rFonts w:eastAsia="Times New Roman"/>
                <w:b/>
                <w:szCs w:val="24"/>
              </w:rPr>
              <w:t xml:space="preserve"> (obkrožite)</w:t>
            </w:r>
            <w:r w:rsidRPr="00C10D77">
              <w:rPr>
                <w:rFonts w:eastAsia="Times New Roman"/>
                <w:b/>
                <w:szCs w:val="24"/>
              </w:rPr>
              <w:t>:</w:t>
            </w:r>
          </w:p>
        </w:tc>
        <w:tc>
          <w:tcPr>
            <w:tcW w:w="6480" w:type="dxa"/>
            <w:shd w:val="clear" w:color="auto" w:fill="FFFFFF"/>
            <w:vAlign w:val="center"/>
          </w:tcPr>
          <w:p w:rsidR="00FA7BF0" w:rsidRPr="00C10D77" w:rsidRDefault="00C10D77" w:rsidP="00687F92">
            <w:pPr>
              <w:pStyle w:val="Odstavekseznama"/>
              <w:numPr>
                <w:ilvl w:val="0"/>
                <w:numId w:val="43"/>
              </w:numPr>
              <w:rPr>
                <w:rFonts w:eastAsia="Times New Roman"/>
                <w:b/>
                <w:szCs w:val="24"/>
              </w:rPr>
            </w:pPr>
            <w:r w:rsidRPr="00C10D77">
              <w:rPr>
                <w:rFonts w:eastAsia="Times New Roman"/>
                <w:b/>
                <w:szCs w:val="24"/>
              </w:rPr>
              <w:t>Zaščitna obleka</w:t>
            </w:r>
            <w:r>
              <w:rPr>
                <w:rFonts w:eastAsia="Times New Roman"/>
                <w:b/>
                <w:szCs w:val="24"/>
              </w:rPr>
              <w:t>.</w:t>
            </w:r>
          </w:p>
          <w:p w:rsidR="00FA7BF0" w:rsidRPr="00C10D77" w:rsidRDefault="00C10D77" w:rsidP="00C10D77">
            <w:pPr>
              <w:pStyle w:val="Odstavekseznama"/>
              <w:numPr>
                <w:ilvl w:val="0"/>
                <w:numId w:val="43"/>
              </w:numPr>
              <w:rPr>
                <w:rFonts w:eastAsia="Times New Roman"/>
                <w:b/>
                <w:szCs w:val="24"/>
              </w:rPr>
            </w:pPr>
            <w:r w:rsidRPr="00C10D77">
              <w:rPr>
                <w:rFonts w:eastAsia="Times New Roman"/>
                <w:b/>
                <w:szCs w:val="24"/>
              </w:rPr>
              <w:t>Zaščitna obuvala.</w:t>
            </w:r>
          </w:p>
          <w:p w:rsidR="00C10D77" w:rsidRPr="00C10D77" w:rsidRDefault="00C10D77" w:rsidP="00C10D77">
            <w:pPr>
              <w:pStyle w:val="Odstavekseznama"/>
              <w:numPr>
                <w:ilvl w:val="0"/>
                <w:numId w:val="43"/>
              </w:numPr>
              <w:rPr>
                <w:rFonts w:eastAsia="Times New Roman"/>
                <w:b/>
                <w:szCs w:val="24"/>
              </w:rPr>
            </w:pPr>
            <w:r>
              <w:rPr>
                <w:rFonts w:eastAsia="Times New Roman"/>
                <w:b/>
                <w:szCs w:val="24"/>
              </w:rPr>
              <w:t>Zaščitna oprema za roke in ostalo.</w:t>
            </w:r>
          </w:p>
        </w:tc>
      </w:tr>
    </w:tbl>
    <w:p w:rsidR="00E17CC2" w:rsidRPr="001823F7" w:rsidRDefault="00E17CC2" w:rsidP="00B86ECA">
      <w:pPr>
        <w:pStyle w:val="Telobesedila"/>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rFonts w:cs="Times New Roman"/>
                <w:szCs w:val="24"/>
              </w:rPr>
            </w:pPr>
            <w:r w:rsidRPr="001823F7">
              <w:rPr>
                <w:rFonts w:cs="Times New Roman"/>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rFonts w:cs="Times New Roman"/>
                <w:szCs w:val="24"/>
              </w:rPr>
            </w:pPr>
            <w:r w:rsidRPr="001823F7">
              <w:rPr>
                <w:rFonts w:cs="Times New Roman"/>
                <w:szCs w:val="24"/>
              </w:rPr>
              <w:t>Podpis odgovorne osebe ponudnika:</w:t>
            </w:r>
          </w:p>
        </w:tc>
      </w:tr>
      <w:tr w:rsidR="00E17CC2" w:rsidRPr="001823F7" w:rsidTr="009470E7">
        <w:tc>
          <w:tcPr>
            <w:tcW w:w="3070" w:type="dxa"/>
          </w:tcPr>
          <w:p w:rsidR="00E17CC2" w:rsidRPr="001823F7" w:rsidRDefault="00E17CC2" w:rsidP="009470E7">
            <w:pPr>
              <w:rPr>
                <w:rFonts w:cs="Times New Roman"/>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rFonts w:cs="Times New Roman"/>
                <w:szCs w:val="24"/>
              </w:rPr>
            </w:pPr>
          </w:p>
        </w:tc>
      </w:tr>
      <w:tr w:rsidR="00E17CC2" w:rsidRPr="001823F7" w:rsidTr="009470E7">
        <w:tc>
          <w:tcPr>
            <w:tcW w:w="3070" w:type="dxa"/>
          </w:tcPr>
          <w:p w:rsidR="00E17CC2" w:rsidRPr="001823F7" w:rsidRDefault="00E17CC2" w:rsidP="009470E7">
            <w:pPr>
              <w:rPr>
                <w:rFonts w:cs="Times New Roman"/>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rFonts w:cs="Times New Roman"/>
                <w:szCs w:val="24"/>
                <w:u w:val="single"/>
              </w:rPr>
            </w:pPr>
          </w:p>
        </w:tc>
      </w:tr>
    </w:tbl>
    <w:p w:rsidR="00E17CC2" w:rsidRPr="001823F7" w:rsidRDefault="00E17CC2" w:rsidP="00B86ECA">
      <w:pPr>
        <w:pStyle w:val="Telobesedila"/>
        <w:rPr>
          <w:sz w:val="20"/>
          <w:szCs w:val="20"/>
        </w:rPr>
      </w:pPr>
    </w:p>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lastRenderedPageBreak/>
        <w:t xml:space="preserve">OBR-2a </w:t>
      </w:r>
    </w:p>
    <w:p w:rsidR="00E17CC2" w:rsidRPr="001823F7" w:rsidRDefault="00E17CC2" w:rsidP="00E17CC2">
      <w:pPr>
        <w:jc w:val="center"/>
        <w:rPr>
          <w:b/>
          <w:szCs w:val="24"/>
        </w:rPr>
      </w:pPr>
    </w:p>
    <w:p w:rsidR="00E17CC2" w:rsidRPr="001823F7" w:rsidRDefault="00E17CC2" w:rsidP="00E17CC2">
      <w:pPr>
        <w:jc w:val="center"/>
        <w:rPr>
          <w:b/>
          <w:szCs w:val="24"/>
        </w:rPr>
      </w:pPr>
      <w:r w:rsidRPr="001823F7">
        <w:rPr>
          <w:b/>
          <w:szCs w:val="24"/>
        </w:rPr>
        <w:t>SEZNAM PARTNERJEV PRI SKUPNEM NASTOPANJU</w:t>
      </w:r>
    </w:p>
    <w:p w:rsidR="00E17CC2" w:rsidRPr="001823F7" w:rsidRDefault="00E17CC2" w:rsidP="00E17CC2">
      <w:pPr>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9470E7">
        <w:trPr>
          <w:trHeight w:val="567"/>
        </w:trPr>
        <w:tc>
          <w:tcPr>
            <w:tcW w:w="9468" w:type="dxa"/>
            <w:gridSpan w:val="2"/>
            <w:shd w:val="clear" w:color="auto" w:fill="D9D9D9"/>
            <w:vAlign w:val="center"/>
          </w:tcPr>
          <w:p w:rsidR="00E17CC2" w:rsidRPr="001823F7" w:rsidRDefault="00E17CC2" w:rsidP="009470E7">
            <w:pPr>
              <w:jc w:val="center"/>
              <w:rPr>
                <w:rFonts w:eastAsia="Times New Roman"/>
                <w:szCs w:val="24"/>
              </w:rPr>
            </w:pPr>
            <w:r w:rsidRPr="001823F7">
              <w:rPr>
                <w:rFonts w:eastAsia="Times New Roman"/>
                <w:szCs w:val="24"/>
              </w:rPr>
              <w:t>Partnerji (v primeru skupnega nastopanja)</w:t>
            </w: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Firma oz. ime (partner 1)</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Št. registracije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Datum registracije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Registrsko sodišče</w:t>
            </w:r>
          </w:p>
        </w:tc>
        <w:tc>
          <w:tcPr>
            <w:tcW w:w="6480" w:type="dxa"/>
            <w:shd w:val="clear" w:color="auto" w:fill="FFFFFF" w:themeFill="background1"/>
            <w:vAlign w:val="center"/>
          </w:tcPr>
          <w:p w:rsidR="00E17CC2" w:rsidRPr="001823F7" w:rsidRDefault="00E17CC2" w:rsidP="009470E7">
            <w:pPr>
              <w:pStyle w:val="Telobesedila"/>
              <w:rPr>
                <w:i/>
              </w:rPr>
            </w:pP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Firma oz. ime (partner …)</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Št. registracije</w:t>
            </w:r>
          </w:p>
        </w:tc>
        <w:tc>
          <w:tcPr>
            <w:tcW w:w="648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Datum registracije</w:t>
            </w:r>
          </w:p>
        </w:tc>
        <w:tc>
          <w:tcPr>
            <w:tcW w:w="648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67"/>
        </w:trPr>
        <w:tc>
          <w:tcPr>
            <w:tcW w:w="2988" w:type="dxa"/>
            <w:shd w:val="clear" w:color="auto" w:fill="D9D9D9"/>
            <w:vAlign w:val="center"/>
          </w:tcPr>
          <w:p w:rsidR="00E17CC2" w:rsidRPr="001823F7" w:rsidRDefault="00E17CC2" w:rsidP="009470E7">
            <w:pPr>
              <w:pStyle w:val="Telobesedila"/>
            </w:pPr>
            <w:r w:rsidRPr="001823F7">
              <w:t>Registrsko sodišče</w:t>
            </w:r>
          </w:p>
        </w:tc>
        <w:tc>
          <w:tcPr>
            <w:tcW w:w="648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right"/>
        <w:rPr>
          <w:rFonts w:eastAsia="Calibri"/>
          <w:b w:val="0"/>
          <w:sz w:val="22"/>
          <w:szCs w:val="22"/>
          <w:lang w:eastAsia="en-US"/>
        </w:rPr>
      </w:pPr>
      <w:r w:rsidRPr="001823F7">
        <w:rPr>
          <w:rFonts w:eastAsia="Calibri"/>
          <w:b w:val="0"/>
          <w:sz w:val="22"/>
          <w:szCs w:val="22"/>
          <w:lang w:eastAsia="en-US"/>
        </w:rPr>
        <w:t>Opomba</w:t>
      </w:r>
      <w:r w:rsidRPr="001823F7">
        <w:rPr>
          <w:rFonts w:eastAsia="Calibri"/>
          <w:sz w:val="22"/>
          <w:szCs w:val="22"/>
          <w:lang w:eastAsia="en-US"/>
        </w:rPr>
        <w:t>:</w:t>
      </w:r>
      <w:r w:rsidRPr="001823F7">
        <w:rPr>
          <w:rFonts w:eastAsia="Calibri"/>
          <w:b w:val="0"/>
          <w:sz w:val="22"/>
          <w:szCs w:val="22"/>
          <w:lang w:eastAsia="en-US"/>
        </w:rPr>
        <w:t xml:space="preserve"> v obrazec je potrebno vnesti vsakega izmed partnerjev, ki nastopajo pri skupni ponudbi.</w:t>
      </w: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Obvezni prilogi:</w:t>
      </w: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 pooblastilo partnerjev za podpis ponudbe, ki jo predlaga skupina ponudnikov,</w:t>
      </w:r>
    </w:p>
    <w:p w:rsidR="00E17CC2" w:rsidRPr="001823F7" w:rsidRDefault="00E17CC2" w:rsidP="00E17CC2">
      <w:pPr>
        <w:rPr>
          <w:szCs w:val="24"/>
        </w:rPr>
      </w:pPr>
      <w:r w:rsidRPr="001823F7">
        <w:rPr>
          <w:szCs w:val="24"/>
        </w:rPr>
        <w:t>- pravni akt o skupni izvedbi javnega naročila</w:t>
      </w: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p w:rsidR="00E17CC2" w:rsidRPr="001823F7" w:rsidRDefault="00E17CC2" w:rsidP="00E17CC2">
      <w:pPr>
        <w:pStyle w:val="Naslov"/>
        <w:jc w:val="left"/>
        <w:rPr>
          <w:rFonts w:eastAsia="Calibri"/>
          <w:b w:val="0"/>
          <w:sz w:val="22"/>
          <w:szCs w:val="22"/>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u w:val="single"/>
              </w:rPr>
            </w:pPr>
          </w:p>
        </w:tc>
      </w:tr>
    </w:tbl>
    <w:p w:rsidR="00E17CC2" w:rsidRPr="001823F7" w:rsidRDefault="00E17CC2" w:rsidP="00B86ECA">
      <w:pPr>
        <w:pStyle w:val="Telobesedila"/>
        <w:rPr>
          <w:sz w:val="20"/>
          <w:szCs w:val="20"/>
        </w:rPr>
      </w:pPr>
    </w:p>
    <w:p w:rsidR="00E17CC2" w:rsidRPr="001823F7" w:rsidRDefault="00E17CC2" w:rsidP="00B86ECA">
      <w:pPr>
        <w:pStyle w:val="Telobesedila"/>
        <w:rPr>
          <w:sz w:val="20"/>
          <w:szCs w:val="20"/>
        </w:rPr>
      </w:pPr>
    </w:p>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lastRenderedPageBreak/>
        <w:t xml:space="preserve">OBR-2b </w:t>
      </w:r>
    </w:p>
    <w:p w:rsidR="00E17CC2" w:rsidRPr="001823F7" w:rsidRDefault="00E17CC2" w:rsidP="00E17CC2">
      <w:pPr>
        <w:pStyle w:val="Naslov"/>
        <w:rPr>
          <w:rFonts w:eastAsia="Calibri"/>
          <w:sz w:val="22"/>
          <w:szCs w:val="22"/>
          <w:lang w:eastAsia="en-US"/>
        </w:rPr>
      </w:pPr>
    </w:p>
    <w:p w:rsidR="00E17CC2" w:rsidRPr="001823F7" w:rsidRDefault="00E17CC2" w:rsidP="00E17CC2">
      <w:pPr>
        <w:pStyle w:val="Naslov"/>
        <w:rPr>
          <w:sz w:val="24"/>
        </w:rPr>
      </w:pPr>
      <w:r w:rsidRPr="001823F7">
        <w:rPr>
          <w:sz w:val="24"/>
        </w:rPr>
        <w:t>IZJAVA PARTNERJEV PRI SKUPNEM NASTOPANJU</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C10D77" w:rsidP="00C10D77">
            <w:pPr>
              <w:rPr>
                <w:rFonts w:eastAsia="Times New Roman"/>
                <w:szCs w:val="24"/>
              </w:rPr>
            </w:pPr>
            <w:r>
              <w:rPr>
                <w:b/>
              </w:rPr>
              <w:t xml:space="preserve">Dobava osebne zaščitne opreme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 w:rsidR="00E17CC2" w:rsidRPr="001823F7" w:rsidRDefault="00E17CC2" w:rsidP="00E17CC2">
      <w:pPr>
        <w:jc w:val="center"/>
        <w:rPr>
          <w:b/>
          <w:szCs w:val="24"/>
        </w:rPr>
      </w:pPr>
      <w:r w:rsidRPr="001823F7">
        <w:rPr>
          <w:b/>
          <w:szCs w:val="24"/>
        </w:rPr>
        <w:t>IZJAVLJAMO,</w:t>
      </w:r>
    </w:p>
    <w:p w:rsidR="00E17CC2" w:rsidRPr="001823F7" w:rsidRDefault="00E17CC2" w:rsidP="00E17CC2">
      <w:pPr>
        <w:jc w:val="center"/>
        <w:rPr>
          <w:b/>
          <w:szCs w:val="24"/>
        </w:rPr>
      </w:pPr>
    </w:p>
    <w:p w:rsidR="00E17CC2" w:rsidRPr="001823F7" w:rsidRDefault="00E17CC2" w:rsidP="00E17CC2">
      <w:pPr>
        <w:jc w:val="center"/>
        <w:rPr>
          <w:szCs w:val="24"/>
        </w:rPr>
      </w:pPr>
      <w:r w:rsidRPr="001823F7">
        <w:rPr>
          <w:szCs w:val="24"/>
        </w:rPr>
        <w:t>da imamo medsebojno poravnane vse poslovne obveznosti</w:t>
      </w:r>
    </w:p>
    <w:p w:rsidR="00E17CC2" w:rsidRPr="001823F7" w:rsidRDefault="00E17CC2" w:rsidP="00E17CC2">
      <w:pPr>
        <w:rPr>
          <w:szCs w:val="24"/>
        </w:rPr>
      </w:pPr>
    </w:p>
    <w:p w:rsidR="00E17CC2" w:rsidRPr="001823F7" w:rsidRDefault="00E17CC2" w:rsidP="00E17CC2"/>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240"/>
        <w:gridCol w:w="3240"/>
      </w:tblGrid>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r w:rsidR="00E17CC2" w:rsidRPr="001823F7" w:rsidTr="00367252">
        <w:trPr>
          <w:trHeight w:val="1418"/>
        </w:trPr>
        <w:tc>
          <w:tcPr>
            <w:tcW w:w="2988"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(kraj, datum)</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žig</w:t>
            </w:r>
          </w:p>
        </w:tc>
        <w:tc>
          <w:tcPr>
            <w:tcW w:w="3240" w:type="dxa"/>
            <w:shd w:val="clear" w:color="auto" w:fill="FFFFFF" w:themeFill="background1"/>
            <w:vAlign w:val="bottom"/>
          </w:tcPr>
          <w:p w:rsidR="00E17CC2" w:rsidRPr="001823F7" w:rsidRDefault="00E17CC2" w:rsidP="009470E7">
            <w:pPr>
              <w:jc w:val="center"/>
              <w:rPr>
                <w:rFonts w:eastAsia="Times New Roman"/>
                <w:sz w:val="20"/>
                <w:szCs w:val="20"/>
              </w:rPr>
            </w:pPr>
            <w:r w:rsidRPr="001823F7">
              <w:rPr>
                <w:rFonts w:eastAsia="Times New Roman"/>
                <w:sz w:val="20"/>
                <w:szCs w:val="20"/>
              </w:rPr>
              <w:t>(podpis partnerja)</w:t>
            </w:r>
          </w:p>
        </w:tc>
      </w:tr>
    </w:tbl>
    <w:p w:rsidR="00E17CC2" w:rsidRPr="001823F7" w:rsidRDefault="00E17CC2" w:rsidP="00E17CC2"/>
    <w:p w:rsidR="00E17CC2" w:rsidRPr="001823F7" w:rsidRDefault="00E17CC2">
      <w:pPr>
        <w:rPr>
          <w:rFonts w:eastAsia="Times New Roman" w:cs="Times New Roman"/>
          <w:sz w:val="20"/>
          <w:szCs w:val="20"/>
          <w:lang w:eastAsia="sl-SI"/>
        </w:rPr>
      </w:pPr>
      <w:r w:rsidRPr="001823F7">
        <w:rPr>
          <w:sz w:val="20"/>
          <w:szCs w:val="20"/>
        </w:rPr>
        <w:br w:type="page"/>
      </w: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lastRenderedPageBreak/>
        <w:t xml:space="preserve">OBR-3 </w:t>
      </w:r>
    </w:p>
    <w:p w:rsidR="00E17CC2" w:rsidRPr="001823F7" w:rsidRDefault="00E17CC2" w:rsidP="00E17CC2">
      <w:pPr>
        <w:pStyle w:val="Telobesedila"/>
        <w:jc w:val="center"/>
        <w:rPr>
          <w:b/>
        </w:rPr>
      </w:pPr>
      <w:r w:rsidRPr="001823F7">
        <w:rPr>
          <w:b/>
        </w:rPr>
        <w:t>IZJAVA</w:t>
      </w:r>
    </w:p>
    <w:p w:rsidR="00E17CC2" w:rsidRPr="001823F7" w:rsidRDefault="00E17CC2" w:rsidP="00E17CC2">
      <w:pPr>
        <w:pStyle w:val="Telobesedila"/>
        <w:rPr>
          <w:sz w:val="20"/>
          <w:szCs w:val="20"/>
        </w:rPr>
      </w:pPr>
    </w:p>
    <w:p w:rsidR="00E17CC2" w:rsidRPr="001823F7" w:rsidRDefault="00E17CC2" w:rsidP="00E17CC2">
      <w:pPr>
        <w:pStyle w:val="Telobesedila"/>
        <w:rPr>
          <w:i/>
          <w:sz w:val="20"/>
          <w:szCs w:val="20"/>
        </w:rPr>
      </w:pPr>
      <w:r w:rsidRPr="001823F7">
        <w:rPr>
          <w:i/>
          <w:sz w:val="20"/>
          <w:szCs w:val="20"/>
        </w:rPr>
        <w:t>V primeru skupne ponudbe oz. ponudbe s podizvajalci, iz</w:t>
      </w:r>
      <w:r w:rsidR="000A3BB6">
        <w:rPr>
          <w:i/>
          <w:sz w:val="20"/>
          <w:szCs w:val="20"/>
        </w:rPr>
        <w:t>javo poda vsak izmed partnerjev in podizvajalcev</w:t>
      </w:r>
      <w:r w:rsidRPr="001823F7">
        <w:rPr>
          <w:i/>
          <w:sz w:val="20"/>
          <w:szCs w:val="20"/>
        </w:rPr>
        <w:t xml:space="preserve"> </w:t>
      </w:r>
    </w:p>
    <w:p w:rsidR="00E17CC2" w:rsidRPr="001823F7" w:rsidRDefault="00E17CC2" w:rsidP="00E17CC2">
      <w:pPr>
        <w:pStyle w:val="Telobesedila"/>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201D4E" w:rsidRPr="001823F7" w:rsidTr="009470E7">
        <w:trPr>
          <w:trHeight w:val="454"/>
        </w:trPr>
        <w:tc>
          <w:tcPr>
            <w:tcW w:w="2943"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201D4E" w:rsidRPr="001823F7" w:rsidRDefault="00C10D77" w:rsidP="00C10D77">
            <w:pPr>
              <w:rPr>
                <w:rFonts w:eastAsia="Times New Roman"/>
                <w:szCs w:val="24"/>
              </w:rPr>
            </w:pPr>
            <w:r>
              <w:rPr>
                <w:b/>
              </w:rPr>
              <w:t xml:space="preserve">Dobava osebne zaščitne opreme </w:t>
            </w:r>
            <w:r w:rsidR="00746F09">
              <w:rPr>
                <w:b/>
              </w:rPr>
              <w:t xml:space="preserve"> </w:t>
            </w:r>
            <w:r w:rsidR="007831EA" w:rsidRPr="00DC3BF3">
              <w:rPr>
                <w:rFonts w:eastAsia="Times New Roman"/>
                <w:szCs w:val="24"/>
              </w:rPr>
              <w:t xml:space="preserve"> </w:t>
            </w:r>
          </w:p>
        </w:tc>
      </w:tr>
    </w:tbl>
    <w:p w:rsidR="00201D4E" w:rsidRPr="001823F7" w:rsidRDefault="00201D4E" w:rsidP="00E17CC2">
      <w:pPr>
        <w:pStyle w:val="Telobesedila"/>
        <w:rPr>
          <w:sz w:val="16"/>
          <w:szCs w:val="16"/>
        </w:rPr>
      </w:pPr>
    </w:p>
    <w:p w:rsidR="00201D4E" w:rsidRPr="001823F7" w:rsidRDefault="00201D4E" w:rsidP="00E17CC2">
      <w:pPr>
        <w:pStyle w:val="Telobesedila"/>
        <w:rPr>
          <w:sz w:val="16"/>
          <w:szCs w:val="16"/>
        </w:rPr>
      </w:pPr>
    </w:p>
    <w:p w:rsidR="00E17CC2" w:rsidRPr="001823F7" w:rsidRDefault="00E17CC2" w:rsidP="00E17CC2">
      <w:pPr>
        <w:pStyle w:val="Telobesedila"/>
        <w:rPr>
          <w:sz w:val="18"/>
          <w:szCs w:val="18"/>
        </w:rPr>
      </w:pPr>
      <w:r w:rsidRPr="001823F7">
        <w:rPr>
          <w:sz w:val="18"/>
          <w:szCs w:val="18"/>
        </w:rPr>
        <w:t>Podpisani zakoniti zastopnik / pooblaščenec ponudnika izjavljam:</w:t>
      </w:r>
    </w:p>
    <w:p w:rsidR="00E17CC2" w:rsidRPr="001823F7" w:rsidRDefault="00E17CC2" w:rsidP="00E17CC2">
      <w:pPr>
        <w:pStyle w:val="Telobesedila"/>
        <w:numPr>
          <w:ilvl w:val="0"/>
          <w:numId w:val="18"/>
        </w:numPr>
        <w:tabs>
          <w:tab w:val="clear" w:pos="1447"/>
          <w:tab w:val="num" w:pos="360"/>
        </w:tabs>
        <w:ind w:left="360" w:hanging="360"/>
        <w:rPr>
          <w:sz w:val="18"/>
          <w:szCs w:val="18"/>
        </w:rPr>
      </w:pPr>
      <w:r w:rsidRPr="001823F7">
        <w:rPr>
          <w:sz w:val="18"/>
          <w:szCs w:val="18"/>
        </w:rPr>
        <w:t>da smo seznanjeni z vsemi določili povabila in navodila za pripravo ponudbe ter pogoji za udeležbo v postopku oddaje javnega naročila. V primeru, da naša ponudba ne bo izbrana oziroma bo naša ponudba nepopolna, ne bomo uveljavljali odškodnine iz tega naslova,</w:t>
      </w:r>
    </w:p>
    <w:p w:rsidR="00E17CC2" w:rsidRPr="001823F7" w:rsidRDefault="00E17CC2" w:rsidP="00E17CC2">
      <w:pPr>
        <w:pStyle w:val="Telobesedila"/>
        <w:numPr>
          <w:ilvl w:val="0"/>
          <w:numId w:val="18"/>
        </w:numPr>
        <w:tabs>
          <w:tab w:val="clear" w:pos="1447"/>
          <w:tab w:val="num" w:pos="360"/>
          <w:tab w:val="num" w:pos="1102"/>
        </w:tabs>
        <w:ind w:left="360" w:hanging="360"/>
        <w:rPr>
          <w:sz w:val="18"/>
          <w:szCs w:val="18"/>
        </w:rPr>
      </w:pPr>
      <w:r w:rsidRPr="001823F7">
        <w:rPr>
          <w:sz w:val="18"/>
          <w:szCs w:val="18"/>
        </w:rPr>
        <w:t>da smo določila povabila, navodila in pogoje za udeležbo razumeli ter soglašamo, da so sestavni del ponudbe,</w:t>
      </w:r>
    </w:p>
    <w:p w:rsidR="00E17CC2" w:rsidRPr="001823F7" w:rsidRDefault="00E17CC2" w:rsidP="00E17CC2">
      <w:pPr>
        <w:pStyle w:val="Telobesedila"/>
        <w:numPr>
          <w:ilvl w:val="0"/>
          <w:numId w:val="18"/>
        </w:numPr>
        <w:tabs>
          <w:tab w:val="clear" w:pos="1447"/>
          <w:tab w:val="num" w:pos="360"/>
          <w:tab w:val="num" w:pos="1102"/>
        </w:tabs>
        <w:ind w:left="360" w:hanging="360"/>
        <w:rPr>
          <w:sz w:val="18"/>
          <w:szCs w:val="18"/>
        </w:rPr>
      </w:pPr>
      <w:r w:rsidRPr="001823F7">
        <w:rPr>
          <w:sz w:val="18"/>
          <w:szCs w:val="18"/>
        </w:rPr>
        <w:t>da smo ponudbo pripravili in predložili skladno z zahtevami, navedenimi v omenjenem povabilu in navodilu,</w:t>
      </w:r>
    </w:p>
    <w:p w:rsidR="00E17CC2" w:rsidRPr="001823F7" w:rsidRDefault="00E17CC2" w:rsidP="00E17CC2">
      <w:pPr>
        <w:pStyle w:val="Telobesedila"/>
        <w:numPr>
          <w:ilvl w:val="0"/>
          <w:numId w:val="18"/>
        </w:numPr>
        <w:tabs>
          <w:tab w:val="clear" w:pos="1447"/>
          <w:tab w:val="num" w:pos="360"/>
          <w:tab w:val="num" w:pos="1102"/>
        </w:tabs>
        <w:ind w:left="360" w:hanging="360"/>
        <w:rPr>
          <w:sz w:val="18"/>
          <w:szCs w:val="18"/>
        </w:rPr>
      </w:pPr>
      <w:r w:rsidRPr="001823F7">
        <w:rPr>
          <w:sz w:val="18"/>
          <w:szCs w:val="18"/>
        </w:rPr>
        <w:t>da so vsi podatki v ponudbi resnični in da za resničnost podatkov prevzemamo popolno (tudi odškodninsko) odgovornost,</w:t>
      </w:r>
    </w:p>
    <w:p w:rsidR="003A3F99" w:rsidRDefault="00E17CC2" w:rsidP="00B74164">
      <w:pPr>
        <w:pStyle w:val="Telobesedila"/>
        <w:numPr>
          <w:ilvl w:val="0"/>
          <w:numId w:val="18"/>
        </w:numPr>
        <w:tabs>
          <w:tab w:val="clear" w:pos="1447"/>
          <w:tab w:val="num" w:pos="360"/>
          <w:tab w:val="num" w:pos="1102"/>
        </w:tabs>
        <w:ind w:left="360" w:hanging="360"/>
        <w:rPr>
          <w:sz w:val="18"/>
          <w:szCs w:val="18"/>
        </w:rPr>
      </w:pPr>
      <w:r w:rsidRPr="003A3F99">
        <w:rPr>
          <w:sz w:val="18"/>
          <w:szCs w:val="18"/>
        </w:rPr>
        <w:t>ne obstaja noben izmed izključitvenih razlogov za naše kandidiranje pri tem poslu, navedenih v veljavni zakonodaji ali v razpisni dokumentaciji za predmetno javno naročilo,</w:t>
      </w:r>
    </w:p>
    <w:p w:rsidR="00E17CC2" w:rsidRDefault="00E17CC2" w:rsidP="00B74164">
      <w:pPr>
        <w:pStyle w:val="Telobesedila"/>
        <w:numPr>
          <w:ilvl w:val="0"/>
          <w:numId w:val="18"/>
        </w:numPr>
        <w:tabs>
          <w:tab w:val="clear" w:pos="1447"/>
          <w:tab w:val="num" w:pos="360"/>
          <w:tab w:val="num" w:pos="1102"/>
        </w:tabs>
        <w:ind w:left="360" w:hanging="360"/>
        <w:rPr>
          <w:sz w:val="18"/>
          <w:szCs w:val="18"/>
        </w:rPr>
      </w:pPr>
      <w:r w:rsidRPr="003A3F99">
        <w:rPr>
          <w:sz w:val="18"/>
          <w:szCs w:val="18"/>
        </w:rPr>
        <w:t>da soglašamo s plačilnim rokom,</w:t>
      </w:r>
    </w:p>
    <w:p w:rsidR="00C10D77" w:rsidRPr="003A3F99" w:rsidRDefault="00C10D77" w:rsidP="00B74164">
      <w:pPr>
        <w:pStyle w:val="Telobesedila"/>
        <w:numPr>
          <w:ilvl w:val="0"/>
          <w:numId w:val="18"/>
        </w:numPr>
        <w:tabs>
          <w:tab w:val="clear" w:pos="1447"/>
          <w:tab w:val="num" w:pos="360"/>
          <w:tab w:val="num" w:pos="1102"/>
        </w:tabs>
        <w:ind w:left="360" w:hanging="360"/>
        <w:rPr>
          <w:sz w:val="18"/>
          <w:szCs w:val="18"/>
        </w:rPr>
      </w:pPr>
      <w:r>
        <w:rPr>
          <w:sz w:val="18"/>
          <w:szCs w:val="18"/>
        </w:rPr>
        <w:t>da bomo predložili vsa zahtevana finančna zavarovanja,</w:t>
      </w:r>
    </w:p>
    <w:p w:rsidR="00E17CC2" w:rsidRPr="001823F7" w:rsidRDefault="00E17CC2" w:rsidP="00E17CC2">
      <w:pPr>
        <w:pStyle w:val="Telobesedila"/>
        <w:numPr>
          <w:ilvl w:val="0"/>
          <w:numId w:val="18"/>
        </w:numPr>
        <w:tabs>
          <w:tab w:val="clear" w:pos="1447"/>
          <w:tab w:val="num" w:pos="360"/>
          <w:tab w:val="num" w:pos="1102"/>
        </w:tabs>
        <w:ind w:left="360" w:hanging="360"/>
        <w:rPr>
          <w:sz w:val="18"/>
          <w:szCs w:val="18"/>
        </w:rPr>
      </w:pPr>
      <w:r w:rsidRPr="001823F7">
        <w:rPr>
          <w:sz w:val="18"/>
          <w:szCs w:val="18"/>
        </w:rPr>
        <w:t>da v primeru, da naročnik glede na razpoložljiva sredstva določi eventualno manjši obseg del od razpisanega, odstopi od podpisa pogodbe ali da iz kakršnegakoli razloga razveljavi razpis oz. ne izbere nobenega ponudnika, ne bomo uveljavljali odškodnine iz tega naslova</w:t>
      </w:r>
      <w:r w:rsidR="00C10D77">
        <w:rPr>
          <w:sz w:val="18"/>
          <w:szCs w:val="18"/>
        </w:rPr>
        <w:t xml:space="preserve"> ali stroškov iz tega postopka</w:t>
      </w:r>
      <w:r w:rsidRPr="001823F7">
        <w:rPr>
          <w:sz w:val="18"/>
          <w:szCs w:val="18"/>
        </w:rPr>
        <w:t>,</w:t>
      </w:r>
    </w:p>
    <w:p w:rsidR="00E17CC2" w:rsidRPr="001823F7" w:rsidRDefault="00E17CC2" w:rsidP="00E17CC2">
      <w:pPr>
        <w:pStyle w:val="Telobesedila"/>
        <w:numPr>
          <w:ilvl w:val="0"/>
          <w:numId w:val="18"/>
        </w:numPr>
        <w:tabs>
          <w:tab w:val="clear" w:pos="1447"/>
          <w:tab w:val="num" w:pos="360"/>
          <w:tab w:val="num" w:pos="1102"/>
        </w:tabs>
        <w:ind w:left="360" w:hanging="360"/>
        <w:rPr>
          <w:sz w:val="18"/>
          <w:szCs w:val="18"/>
        </w:rPr>
      </w:pPr>
      <w:r w:rsidRPr="001823F7">
        <w:rPr>
          <w:sz w:val="18"/>
          <w:szCs w:val="18"/>
        </w:rPr>
        <w:t>da se strinjamo z opredeljenimi določili v priloženem osnutku pogodbe in jo bomo v primeru, da bomo izbrani za izvajanje razpisanih del podpisali brez dodatnih zahtev in ugovorov.</w:t>
      </w:r>
    </w:p>
    <w:p w:rsidR="00E17CC2" w:rsidRPr="001823F7" w:rsidRDefault="00E17CC2" w:rsidP="00E17CC2">
      <w:pPr>
        <w:pStyle w:val="Telobesedila"/>
        <w:tabs>
          <w:tab w:val="left" w:pos="284"/>
        </w:tabs>
        <w:rPr>
          <w:sz w:val="18"/>
          <w:szCs w:val="18"/>
        </w:rPr>
      </w:pPr>
    </w:p>
    <w:p w:rsidR="00E17CC2" w:rsidRPr="001823F7" w:rsidRDefault="00E17CC2" w:rsidP="00E17CC2">
      <w:pPr>
        <w:pStyle w:val="Telobesedila"/>
        <w:tabs>
          <w:tab w:val="left" w:pos="284"/>
        </w:tabs>
        <w:rPr>
          <w:sz w:val="18"/>
          <w:szCs w:val="18"/>
        </w:rPr>
      </w:pPr>
      <w:r w:rsidRPr="001823F7">
        <w:rPr>
          <w:sz w:val="18"/>
          <w:szCs w:val="18"/>
        </w:rPr>
        <w:t>Zavedamo se, da nas bo naročnik izločil:</w:t>
      </w:r>
    </w:p>
    <w:p w:rsidR="00E17CC2" w:rsidRPr="001823F7" w:rsidRDefault="00E17CC2" w:rsidP="00E17CC2">
      <w:pPr>
        <w:pStyle w:val="Telobesedila"/>
        <w:numPr>
          <w:ilvl w:val="0"/>
          <w:numId w:val="19"/>
        </w:numPr>
        <w:tabs>
          <w:tab w:val="clear" w:pos="1065"/>
          <w:tab w:val="num" w:pos="360"/>
          <w:tab w:val="left" w:pos="720"/>
        </w:tabs>
        <w:ind w:left="360" w:hanging="360"/>
        <w:rPr>
          <w:sz w:val="18"/>
          <w:szCs w:val="18"/>
        </w:rPr>
      </w:pPr>
      <w:r w:rsidRPr="001823F7">
        <w:rPr>
          <w:sz w:val="18"/>
          <w:szCs w:val="18"/>
        </w:rPr>
        <w:t>če bomo podali neresnične podatke,</w:t>
      </w:r>
    </w:p>
    <w:p w:rsidR="00E17CC2" w:rsidRPr="001823F7" w:rsidRDefault="00E17CC2" w:rsidP="00E17CC2">
      <w:pPr>
        <w:pStyle w:val="Telobesedila"/>
        <w:numPr>
          <w:ilvl w:val="0"/>
          <w:numId w:val="19"/>
        </w:numPr>
        <w:tabs>
          <w:tab w:val="clear" w:pos="1065"/>
          <w:tab w:val="num" w:pos="360"/>
          <w:tab w:val="left" w:pos="720"/>
        </w:tabs>
        <w:ind w:left="360" w:hanging="360"/>
        <w:rPr>
          <w:sz w:val="18"/>
          <w:szCs w:val="18"/>
        </w:rPr>
      </w:pPr>
      <w:r w:rsidRPr="001823F7">
        <w:rPr>
          <w:sz w:val="18"/>
          <w:szCs w:val="18"/>
        </w:rPr>
        <w:t>če na naročnikov poziv ne bomo v roku predložili zahtevanih dokazov za izpolnjevanje pogojev,</w:t>
      </w:r>
    </w:p>
    <w:p w:rsidR="00E17CC2" w:rsidRPr="00E1381F" w:rsidRDefault="00E17CC2" w:rsidP="00E1381F">
      <w:pPr>
        <w:pStyle w:val="Telobesedila"/>
        <w:numPr>
          <w:ilvl w:val="0"/>
          <w:numId w:val="19"/>
        </w:numPr>
        <w:tabs>
          <w:tab w:val="clear" w:pos="1065"/>
          <w:tab w:val="num" w:pos="360"/>
          <w:tab w:val="left" w:pos="720"/>
        </w:tabs>
        <w:ind w:left="360" w:hanging="360"/>
        <w:rPr>
          <w:sz w:val="18"/>
          <w:szCs w:val="18"/>
        </w:rPr>
      </w:pPr>
      <w:r w:rsidRPr="001823F7">
        <w:rPr>
          <w:sz w:val="18"/>
          <w:szCs w:val="18"/>
        </w:rPr>
        <w:t>če ne bomo odpravili moreb</w:t>
      </w:r>
      <w:r w:rsidR="00E1381F">
        <w:rPr>
          <w:sz w:val="18"/>
          <w:szCs w:val="18"/>
        </w:rPr>
        <w:t>itne formalno nepopolne ponudbe</w:t>
      </w:r>
      <w:r w:rsidRPr="00E1381F">
        <w:rPr>
          <w:sz w:val="18"/>
          <w:szCs w:val="18"/>
        </w:rPr>
        <w:t xml:space="preserve"> ali </w:t>
      </w:r>
    </w:p>
    <w:p w:rsidR="00E17CC2" w:rsidRPr="001823F7" w:rsidRDefault="00E17CC2" w:rsidP="00E17CC2">
      <w:pPr>
        <w:pStyle w:val="Telobesedila"/>
        <w:numPr>
          <w:ilvl w:val="0"/>
          <w:numId w:val="19"/>
        </w:numPr>
        <w:tabs>
          <w:tab w:val="clear" w:pos="1065"/>
          <w:tab w:val="num" w:pos="360"/>
          <w:tab w:val="left" w:pos="720"/>
        </w:tabs>
        <w:ind w:left="360" w:hanging="360"/>
        <w:rPr>
          <w:sz w:val="18"/>
          <w:szCs w:val="18"/>
        </w:rPr>
      </w:pPr>
      <w:r w:rsidRPr="001823F7">
        <w:rPr>
          <w:sz w:val="18"/>
          <w:szCs w:val="18"/>
        </w:rPr>
        <w:t>kako drugače naročniku onemogočili, da na podlagi veljavne izbire z nami sklene pogodbo.</w:t>
      </w:r>
    </w:p>
    <w:p w:rsidR="00E17CC2" w:rsidRPr="001823F7" w:rsidRDefault="00E17CC2" w:rsidP="00E17CC2">
      <w:pPr>
        <w:pStyle w:val="Telobesedila"/>
        <w:rPr>
          <w:sz w:val="18"/>
          <w:szCs w:val="18"/>
        </w:rPr>
      </w:pPr>
    </w:p>
    <w:p w:rsidR="00E17CC2" w:rsidRPr="001823F7" w:rsidRDefault="00E17CC2" w:rsidP="00E17CC2">
      <w:pPr>
        <w:pStyle w:val="Telobesedila"/>
        <w:rPr>
          <w:sz w:val="18"/>
          <w:szCs w:val="18"/>
        </w:rPr>
      </w:pPr>
      <w:r w:rsidRPr="001823F7">
        <w:rPr>
          <w:sz w:val="18"/>
          <w:szCs w:val="18"/>
        </w:rPr>
        <w:t>Potrjujemo izpolnjevanje naslednjih pogojev:</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 xml:space="preserve">proti nam ni bil podan predlog za začetek likvidacije ali stečajnega postopka ali za začetek postopka prisilne poravnave, prav tako nismo v postopku prisilne poravnave ali v postopku prisilnega prenehanja oz. z  našimi posli iz drugih razlogov ne upravlja sodišče, </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 xml:space="preserve">nismo opustili poslovne dejavnosti in nismo v katerem koli podobnem položaju, </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kot gospodarski subjekt nismo bili s pravnomočno sodbo v katerikoli državi obsojeni za prestopek v zvezi z našim poklicnim ravnanjem, prav tako pa nam ni mogoče na kakršni koli upravičeni podlagi dokazati veliko strokovno napako ali hujšo kršitev poklicnih pravil,</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pri dajanju informacij, zahtevani</w:t>
      </w:r>
      <w:r w:rsidR="002A3E9D">
        <w:rPr>
          <w:sz w:val="18"/>
          <w:szCs w:val="18"/>
        </w:rPr>
        <w:t>h v skladu z določbami 41. do 49</w:t>
      </w:r>
      <w:r w:rsidRPr="001823F7">
        <w:rPr>
          <w:sz w:val="18"/>
          <w:szCs w:val="18"/>
        </w:rPr>
        <w:t>. člena ZJN-2, v tem ali predhodnih postopkih, nismo namerno podali zavajajoče razlage oz. teh informacij nismo zagotovili,</w:t>
      </w:r>
    </w:p>
    <w:p w:rsidR="00E17CC2"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imamo poravnane davke, pri</w:t>
      </w:r>
      <w:r w:rsidR="00E1381F">
        <w:rPr>
          <w:sz w:val="18"/>
          <w:szCs w:val="18"/>
        </w:rPr>
        <w:t>spevke in druge obvezne dajatve v skladu s tretjim in sedmim odstavkom 42. člena ZJN-2</w:t>
      </w:r>
    </w:p>
    <w:p w:rsidR="003A3F99" w:rsidRPr="003A3F99" w:rsidRDefault="003A3F99" w:rsidP="003A3F99">
      <w:pPr>
        <w:pStyle w:val="Telobesedila"/>
        <w:numPr>
          <w:ilvl w:val="0"/>
          <w:numId w:val="19"/>
        </w:numPr>
        <w:tabs>
          <w:tab w:val="clear" w:pos="1065"/>
          <w:tab w:val="num" w:pos="360"/>
          <w:tab w:val="num" w:pos="847"/>
        </w:tabs>
        <w:ind w:left="360" w:hanging="360"/>
        <w:rPr>
          <w:sz w:val="18"/>
          <w:szCs w:val="18"/>
        </w:rPr>
      </w:pPr>
      <w:r w:rsidRPr="003A3F99">
        <w:rPr>
          <w:sz w:val="18"/>
          <w:szCs w:val="18"/>
        </w:rPr>
        <w:t xml:space="preserve">da na dan, ko smo oddali ponudbo, v skladu s predpisi države, v kateri imamo sedež, ali predpisi države naročnika  nimamo zapadle, neplačane obveznosti v zvezi s plačili prispevkov za socialno varnost ali v zvezi s plačili davkov v vrednosti 50 </w:t>
      </w:r>
      <w:proofErr w:type="spellStart"/>
      <w:r w:rsidRPr="003A3F99">
        <w:rPr>
          <w:sz w:val="18"/>
          <w:szCs w:val="18"/>
        </w:rPr>
        <w:t>eurov</w:t>
      </w:r>
      <w:proofErr w:type="spellEnd"/>
      <w:r w:rsidRPr="003A3F99">
        <w:rPr>
          <w:sz w:val="18"/>
          <w:szCs w:val="18"/>
        </w:rPr>
        <w:t xml:space="preserve"> ali več,</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imamo plačane vse zapadle obveznosti do podizvajalcev v predhodnih postopkih javnega naročanja,</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smo registrirani za opravljanje dejavnosti v skladu s predpisi države članice, v kateri je registrirana dejavnost o vpisu v register poklicev ali trgovski register in imamo dovoljenje pristojnega organa za opravljanje dejavnosti, ki je predmet naročila (če ga zakon zahteva),</w:t>
      </w:r>
    </w:p>
    <w:p w:rsidR="00E17CC2" w:rsidRPr="001823F7" w:rsidRDefault="00E17CC2" w:rsidP="00E17CC2">
      <w:pPr>
        <w:pStyle w:val="Telobesedila"/>
        <w:numPr>
          <w:ilvl w:val="0"/>
          <w:numId w:val="19"/>
        </w:numPr>
        <w:tabs>
          <w:tab w:val="clear" w:pos="1065"/>
          <w:tab w:val="num" w:pos="360"/>
        </w:tabs>
        <w:ind w:left="360" w:hanging="360"/>
        <w:rPr>
          <w:sz w:val="18"/>
          <w:szCs w:val="18"/>
        </w:rPr>
      </w:pPr>
      <w:r w:rsidRPr="001823F7">
        <w:rPr>
          <w:sz w:val="18"/>
          <w:szCs w:val="18"/>
        </w:rPr>
        <w:t>da izpolnjujemo vse ostale pogoje, navedene in zahtevane v razpisni dokumentaciji.</w:t>
      </w:r>
    </w:p>
    <w:p w:rsidR="00E17CC2" w:rsidRPr="001823F7" w:rsidRDefault="00E17CC2" w:rsidP="00E17CC2">
      <w:pPr>
        <w:pStyle w:val="Telobesedila"/>
        <w:rPr>
          <w:sz w:val="18"/>
          <w:szCs w:val="18"/>
        </w:rPr>
      </w:pPr>
    </w:p>
    <w:p w:rsidR="00E17CC2" w:rsidRPr="001823F7" w:rsidRDefault="00E17CC2" w:rsidP="00E17CC2">
      <w:pPr>
        <w:pStyle w:val="Telobesedila"/>
        <w:rPr>
          <w:sz w:val="18"/>
          <w:szCs w:val="18"/>
        </w:rPr>
      </w:pPr>
      <w:r w:rsidRPr="001823F7">
        <w:rPr>
          <w:sz w:val="18"/>
          <w:szCs w:val="18"/>
        </w:rPr>
        <w:t>S podpisom tega obrazca podpisujemo ponudbo kot celoto.</w:t>
      </w:r>
    </w:p>
    <w:p w:rsidR="00E17CC2" w:rsidRPr="001823F7" w:rsidRDefault="00E17CC2" w:rsidP="00E17CC2">
      <w:pPr>
        <w:pStyle w:val="Telobesedila"/>
        <w:rPr>
          <w:sz w:val="16"/>
          <w:szCs w:val="16"/>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201D4E" w:rsidRDefault="00201D4E">
      <w:pPr>
        <w:rPr>
          <w:rFonts w:eastAsia="Times New Roman" w:cs="Times New Roman"/>
          <w:bCs/>
          <w:szCs w:val="24"/>
          <w:bdr w:val="single" w:sz="4" w:space="0" w:color="auto" w:shadow="1"/>
          <w:shd w:val="clear" w:color="auto" w:fill="F3F3F3"/>
          <w:lang w:eastAsia="sl-SI"/>
        </w:rPr>
      </w:pPr>
    </w:p>
    <w:p w:rsidR="006C0293" w:rsidRPr="001823F7" w:rsidRDefault="006C0293">
      <w:pPr>
        <w:rPr>
          <w:rFonts w:eastAsia="Times New Roman" w:cs="Times New Roman"/>
          <w:bCs/>
          <w:szCs w:val="24"/>
          <w:bdr w:val="single" w:sz="4" w:space="0" w:color="auto" w:shadow="1"/>
          <w:shd w:val="clear" w:color="auto" w:fill="F3F3F3"/>
          <w:lang w:eastAsia="sl-SI"/>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lastRenderedPageBreak/>
        <w:t xml:space="preserve">OBR-4 </w:t>
      </w:r>
    </w:p>
    <w:p w:rsidR="00E17CC2" w:rsidRPr="001823F7" w:rsidRDefault="00E17CC2" w:rsidP="00E17CC2">
      <w:pPr>
        <w:pStyle w:val="Naslov"/>
        <w:rPr>
          <w:rFonts w:eastAsia="Calibri"/>
          <w:b w:val="0"/>
          <w:sz w:val="24"/>
          <w:lang w:eastAsia="en-US"/>
        </w:rPr>
      </w:pPr>
    </w:p>
    <w:p w:rsidR="00E17CC2" w:rsidRPr="001823F7" w:rsidRDefault="00E17CC2" w:rsidP="00E17CC2">
      <w:pPr>
        <w:pStyle w:val="Naslov"/>
        <w:rPr>
          <w:rFonts w:eastAsia="Calibri"/>
          <w:sz w:val="24"/>
          <w:lang w:eastAsia="en-US"/>
        </w:rPr>
      </w:pPr>
      <w:r w:rsidRPr="001823F7">
        <w:rPr>
          <w:rFonts w:eastAsia="Calibri"/>
          <w:sz w:val="24"/>
          <w:lang w:eastAsia="en-US"/>
        </w:rPr>
        <w:t>IZJAVA O NEKAZNOVANOSTI</w:t>
      </w:r>
    </w:p>
    <w:p w:rsidR="00E17CC2" w:rsidRPr="001823F7" w:rsidRDefault="00E17CC2" w:rsidP="00E17CC2">
      <w:pPr>
        <w:pStyle w:val="Naslov"/>
        <w:rPr>
          <w:rFonts w:eastAsia="Calibri"/>
          <w:b w:val="0"/>
          <w:sz w:val="24"/>
          <w:lang w:eastAsia="en-US"/>
        </w:rPr>
      </w:pPr>
    </w:p>
    <w:p w:rsidR="00E17CC2" w:rsidRPr="001823F7" w:rsidRDefault="00BF0C35" w:rsidP="00E17CC2">
      <w:pPr>
        <w:pStyle w:val="Naslov"/>
        <w:jc w:val="left"/>
        <w:rPr>
          <w:rFonts w:eastAsia="Calibri"/>
          <w:b w:val="0"/>
          <w:i/>
          <w:sz w:val="24"/>
          <w:lang w:eastAsia="en-US"/>
        </w:rPr>
      </w:pPr>
      <w:r>
        <w:rPr>
          <w:rFonts w:eastAsia="Calibri"/>
          <w:b w:val="0"/>
          <w:i/>
          <w:sz w:val="24"/>
          <w:lang w:eastAsia="en-US"/>
        </w:rPr>
        <w:t>V primeru skupne ponudbe</w:t>
      </w:r>
      <w:r w:rsidR="00E17CC2" w:rsidRPr="001823F7">
        <w:rPr>
          <w:rFonts w:eastAsia="Calibri"/>
          <w:b w:val="0"/>
          <w:i/>
          <w:sz w:val="24"/>
          <w:lang w:eastAsia="en-US"/>
        </w:rPr>
        <w:t>, izjavo poda vsak</w:t>
      </w:r>
      <w:r>
        <w:rPr>
          <w:rFonts w:eastAsia="Calibri"/>
          <w:b w:val="0"/>
          <w:i/>
          <w:sz w:val="24"/>
          <w:lang w:eastAsia="en-US"/>
        </w:rPr>
        <w:t xml:space="preserve"> izmed partnerje</w:t>
      </w:r>
      <w:r w:rsidR="00E17CC2" w:rsidRPr="001823F7">
        <w:rPr>
          <w:rFonts w:eastAsia="Calibri"/>
          <w:b w:val="0"/>
          <w:i/>
          <w:sz w:val="24"/>
          <w:lang w:eastAsia="en-US"/>
        </w:rPr>
        <w:t xml:space="preserve">v. </w:t>
      </w:r>
    </w:p>
    <w:p w:rsidR="00E17CC2" w:rsidRPr="001823F7" w:rsidRDefault="00E17CC2" w:rsidP="00E17CC2">
      <w:pPr>
        <w:pStyle w:val="Naslov"/>
        <w:jc w:val="left"/>
        <w:rPr>
          <w:rFonts w:eastAsia="Calibri"/>
          <w:b w:val="0"/>
          <w:i/>
          <w:sz w:val="24"/>
          <w:lang w:eastAsia="en-US"/>
        </w:rPr>
      </w:pPr>
    </w:p>
    <w:p w:rsidR="00E17CC2" w:rsidRPr="001823F7" w:rsidRDefault="00E17CC2" w:rsidP="00E17CC2">
      <w:pPr>
        <w:pStyle w:val="Naslov"/>
        <w:jc w:val="left"/>
        <w:rPr>
          <w:rFonts w:eastAsia="Calibri"/>
          <w:b w:val="0"/>
          <w:i/>
          <w:sz w:val="24"/>
          <w:lang w:eastAsia="en-US"/>
        </w:rPr>
      </w:pPr>
      <w:r w:rsidRPr="001823F7">
        <w:rPr>
          <w:rFonts w:eastAsia="Calibri"/>
          <w:b w:val="0"/>
          <w:i/>
          <w:sz w:val="24"/>
          <w:lang w:eastAsia="en-US"/>
        </w:rPr>
        <w:t>Prav tako izjavo poda vsak izmed zakonitih zast</w:t>
      </w:r>
      <w:r w:rsidR="00BF0C35">
        <w:rPr>
          <w:rFonts w:eastAsia="Calibri"/>
          <w:b w:val="0"/>
          <w:i/>
          <w:sz w:val="24"/>
          <w:lang w:eastAsia="en-US"/>
        </w:rPr>
        <w:t>opnikov ponudnika / partnerja</w:t>
      </w:r>
      <w:r w:rsidRPr="001823F7">
        <w:rPr>
          <w:rFonts w:eastAsia="Calibri"/>
          <w:b w:val="0"/>
          <w:i/>
          <w:sz w:val="24"/>
          <w:lang w:eastAsia="en-US"/>
        </w:rPr>
        <w:t>.</w:t>
      </w:r>
    </w:p>
    <w:p w:rsidR="00E17CC2" w:rsidRPr="001823F7" w:rsidRDefault="00E17CC2" w:rsidP="00E17CC2">
      <w:pPr>
        <w:pStyle w:val="Naslov"/>
        <w:jc w:val="left"/>
        <w:rPr>
          <w:rFonts w:eastAsia="Calibri"/>
          <w:b w:val="0"/>
          <w:i/>
          <w:sz w:val="24"/>
          <w:lang w:eastAsia="en-US"/>
        </w:rPr>
      </w:pPr>
    </w:p>
    <w:p w:rsidR="00201D4E" w:rsidRPr="001823F7" w:rsidRDefault="00201D4E" w:rsidP="00E17CC2">
      <w:pPr>
        <w:pStyle w:val="Naslov"/>
        <w:jc w:val="left"/>
        <w:rPr>
          <w:rFonts w:eastAsia="Calibri"/>
          <w:b w:val="0"/>
          <w:i/>
          <w:sz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201D4E" w:rsidRPr="001823F7" w:rsidTr="009470E7">
        <w:trPr>
          <w:trHeight w:val="454"/>
        </w:trPr>
        <w:tc>
          <w:tcPr>
            <w:tcW w:w="2943"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201D4E" w:rsidRPr="001823F7" w:rsidRDefault="001D5ACC" w:rsidP="001D5ACC">
            <w:pPr>
              <w:rPr>
                <w:rFonts w:eastAsia="Times New Roman"/>
                <w:szCs w:val="24"/>
              </w:rPr>
            </w:pPr>
            <w:r>
              <w:rPr>
                <w:b/>
              </w:rPr>
              <w:t xml:space="preserve">Dobava osebne zaščitne opreme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p>
    <w:p w:rsidR="00E17CC2" w:rsidRPr="001823F7" w:rsidRDefault="00E17CC2" w:rsidP="00E17CC2">
      <w:pPr>
        <w:pStyle w:val="Naslov"/>
        <w:jc w:val="left"/>
        <w:rPr>
          <w:rFonts w:eastAsia="Calibri"/>
          <w:b w:val="0"/>
          <w:sz w:val="24"/>
          <w:lang w:eastAsia="en-US"/>
        </w:rPr>
      </w:pPr>
      <w:r w:rsidRPr="001823F7">
        <w:rPr>
          <w:rFonts w:eastAsia="Calibri"/>
          <w:b w:val="0"/>
          <w:sz w:val="24"/>
          <w:lang w:eastAsia="en-US"/>
        </w:rPr>
        <w:t>Kot zakoniti zastopnik ponud</w:t>
      </w:r>
      <w:r w:rsidR="00BF0C35">
        <w:rPr>
          <w:rFonts w:eastAsia="Calibri"/>
          <w:b w:val="0"/>
          <w:sz w:val="24"/>
          <w:lang w:eastAsia="en-US"/>
        </w:rPr>
        <w:t xml:space="preserve">nika / partnerja </w:t>
      </w:r>
      <w:r w:rsidRPr="001823F7">
        <w:rPr>
          <w:rFonts w:eastAsia="Calibri"/>
          <w:b w:val="0"/>
          <w:sz w:val="24"/>
          <w:lang w:eastAsia="en-US"/>
        </w:rPr>
        <w:t>potrjujem izpolnjevanje naslednjih pogojev:</w:t>
      </w:r>
    </w:p>
    <w:p w:rsidR="00E17CC2" w:rsidRPr="001823F7" w:rsidRDefault="00E17CC2" w:rsidP="00E17CC2">
      <w:pPr>
        <w:pStyle w:val="Naslov"/>
        <w:jc w:val="left"/>
        <w:rPr>
          <w:rFonts w:eastAsia="Calibri"/>
          <w:b w:val="0"/>
          <w:sz w:val="24"/>
          <w:lang w:eastAsia="en-US"/>
        </w:rPr>
      </w:pPr>
    </w:p>
    <w:p w:rsidR="00664417" w:rsidRPr="00664417" w:rsidRDefault="00EB5FC2" w:rsidP="006F4B2C">
      <w:pPr>
        <w:pStyle w:val="Odstavekseznama"/>
        <w:numPr>
          <w:ilvl w:val="0"/>
          <w:numId w:val="19"/>
        </w:numPr>
        <w:jc w:val="both"/>
        <w:rPr>
          <w:rFonts w:eastAsia="Calibri" w:cs="Times New Roman"/>
          <w:bCs/>
          <w:szCs w:val="24"/>
        </w:rPr>
      </w:pPr>
      <w:r>
        <w:rPr>
          <w:rFonts w:eastAsia="Calibri" w:cs="Times New Roman"/>
          <w:bCs/>
          <w:szCs w:val="24"/>
        </w:rPr>
        <w:t>p</w:t>
      </w:r>
      <w:r w:rsidR="00664417" w:rsidRPr="00664417">
        <w:rPr>
          <w:rFonts w:eastAsia="Calibri" w:cs="Times New Roman"/>
          <w:bCs/>
          <w:szCs w:val="24"/>
        </w:rPr>
        <w:t>onudnik in njegov zakoniti zastopnik (če gre za pravno osebo) ni bil pravnomočno obsojen zaradi kaznivih dejanj, ki so opredeljena v Kazenskem zakoniku: hudodelsko združevanje, sprejemanje podkupnine pri volitvah, nedovoljeno sprejemanje daril, nedovoljeno dajanje daril, jemanje podkupnine, dajanje podkupnine, sprejemanje daril za nezakonito posredovanje in dajanje daril za nezakonito posredovanje, goljufija, poslovna goljufija, preslepitev pri pridobitvi posojila ali ugodnosti in zatajitev finančnih obveznosti, pranje denarja, pranje denarja, protipravno omejevanje konkurence, povzročitev stečaja z goljufijo ali nevestnim poslovanjem, oškodovanje upnikov, goljufija na škodo EU, preslepitev pri poslovanju z vrednostnimi papirji, preslepitev kupcev, neupravičena uporaba tuje oznake ali modela, neupravičena uporaba tujega izuma ali topografije, ponareditev ali uničenje poslovnih listin, izdaja in neupravičena pridobitev poslovne skrivnosti, zloraba informacijskega sistema, zloraba notranje informacije, zloraba trga finančnih instrumentov, zloraba položaja ali zaupanja pri gospodarski dejavnosti, ponarejanje denarja, ponarejanje in uporaba ponarejenih vrednotnic ali vrednostnih papirjev, zloraba negotovinskega plačilnega sredstva, uporaba ponarejenega negotovinskega plačilnega sredstva, izdelava pridobitev in odtujitev pripomočkov za ponarejanje, davčna zatajitev, tihotapstvo, izdaja tajnih podatkov.</w:t>
      </w:r>
    </w:p>
    <w:p w:rsidR="00E17CC2" w:rsidRPr="001823F7" w:rsidRDefault="00E17CC2" w:rsidP="006F4B2C">
      <w:pPr>
        <w:pStyle w:val="Naslov"/>
        <w:jc w:val="both"/>
        <w:rPr>
          <w:rFonts w:eastAsia="Calibri"/>
          <w:b w:val="0"/>
          <w:sz w:val="24"/>
          <w:lang w:eastAsia="en-US"/>
        </w:rPr>
      </w:pPr>
    </w:p>
    <w:p w:rsidR="00E17CC2" w:rsidRPr="001823F7" w:rsidRDefault="00E17CC2" w:rsidP="006F4B2C">
      <w:pPr>
        <w:pStyle w:val="Naslov"/>
        <w:numPr>
          <w:ilvl w:val="0"/>
          <w:numId w:val="19"/>
        </w:numPr>
        <w:jc w:val="both"/>
        <w:rPr>
          <w:rFonts w:eastAsia="Calibri"/>
          <w:b w:val="0"/>
          <w:sz w:val="24"/>
          <w:lang w:eastAsia="en-US"/>
        </w:rPr>
      </w:pPr>
      <w:r w:rsidRPr="001823F7">
        <w:rPr>
          <w:rFonts w:eastAsia="Calibri"/>
          <w:b w:val="0"/>
          <w:sz w:val="24"/>
          <w:lang w:eastAsia="en-US"/>
        </w:rPr>
        <w:t>kot ponudnik in zakoniti zastopnik nismo bili pravnomočno obsojeni zaradi goljufije zoper finančne interese Evropskih skupnosti v smislu 1. člena Konvencije o zaščiti finančnih interesov Evropske skupnosti.</w:t>
      </w:r>
    </w:p>
    <w:p w:rsidR="00E17CC2" w:rsidRPr="001823F7" w:rsidRDefault="00E17CC2" w:rsidP="00E17CC2">
      <w:pPr>
        <w:pStyle w:val="Naslov"/>
        <w:jc w:val="left"/>
        <w:rPr>
          <w:rFonts w:eastAsia="Calibri"/>
          <w:b w:val="0"/>
          <w:sz w:val="24"/>
          <w:lang w:eastAsia="en-US"/>
        </w:rPr>
      </w:pPr>
    </w:p>
    <w:p w:rsidR="005A54CE" w:rsidRPr="001823F7" w:rsidRDefault="005A54CE" w:rsidP="00E17CC2">
      <w:pPr>
        <w:pStyle w:val="Naslov"/>
        <w:jc w:val="left"/>
        <w:rPr>
          <w:rFonts w:eastAsia="Calibri"/>
          <w:b w:val="0"/>
          <w:sz w:val="24"/>
          <w:lang w:eastAsia="en-US"/>
        </w:rPr>
      </w:pPr>
    </w:p>
    <w:p w:rsidR="005A54CE" w:rsidRPr="001823F7" w:rsidRDefault="005A54CE" w:rsidP="00E17CC2">
      <w:pPr>
        <w:pStyle w:val="Naslov"/>
        <w:jc w:val="left"/>
        <w:rPr>
          <w:rFonts w:eastAsia="Calibri"/>
          <w:b w:val="0"/>
          <w:sz w:val="24"/>
          <w:lang w:eastAsia="en-US"/>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pStyle w:val="Naslov"/>
        <w:jc w:val="right"/>
        <w:rPr>
          <w:b w:val="0"/>
          <w:sz w:val="24"/>
        </w:rPr>
      </w:pPr>
      <w:r w:rsidRPr="001823F7">
        <w:rPr>
          <w:sz w:val="24"/>
        </w:rPr>
        <w:br w:type="page"/>
      </w:r>
      <w:r w:rsidRPr="001823F7">
        <w:rPr>
          <w:b w:val="0"/>
          <w:sz w:val="24"/>
          <w:bdr w:val="single" w:sz="4" w:space="0" w:color="auto" w:shadow="1"/>
          <w:shd w:val="clear" w:color="auto" w:fill="F3F3F3"/>
        </w:rPr>
        <w:lastRenderedPageBreak/>
        <w:t>OBR-5</w:t>
      </w:r>
    </w:p>
    <w:p w:rsidR="00E17CC2" w:rsidRPr="001823F7" w:rsidRDefault="00E17CC2" w:rsidP="00E17CC2">
      <w:pPr>
        <w:pStyle w:val="Naslov"/>
        <w:rPr>
          <w:sz w:val="24"/>
        </w:rPr>
      </w:pPr>
      <w:r w:rsidRPr="001823F7">
        <w:rPr>
          <w:sz w:val="24"/>
        </w:rPr>
        <w:t>POOBLASTILO za pridobitev osebnih podatkov</w:t>
      </w:r>
    </w:p>
    <w:p w:rsidR="005A54CE" w:rsidRPr="001823F7" w:rsidRDefault="005A54CE" w:rsidP="005A54CE">
      <w:pPr>
        <w:pStyle w:val="Telobesedila"/>
      </w:pPr>
    </w:p>
    <w:p w:rsidR="005A54CE" w:rsidRPr="001823F7" w:rsidRDefault="005A54CE" w:rsidP="005A54CE">
      <w:pPr>
        <w:pStyle w:val="Telobesedila"/>
      </w:pPr>
      <w:r w:rsidRPr="001823F7">
        <w:rPr>
          <w:i/>
        </w:rPr>
        <w:t xml:space="preserve">V primeru več zastopnikov ponudnikov </w:t>
      </w:r>
      <w:r w:rsidR="00BF0C35">
        <w:rPr>
          <w:i/>
        </w:rPr>
        <w:t>(partnerjev</w:t>
      </w:r>
      <w:r w:rsidR="00F14954">
        <w:rPr>
          <w:i/>
        </w:rPr>
        <w:t xml:space="preserve">) </w:t>
      </w:r>
      <w:r w:rsidRPr="001823F7">
        <w:rPr>
          <w:i/>
        </w:rPr>
        <w:t>se obrazec kopira in izpolni za vsakega zastopnika posebej.</w:t>
      </w:r>
    </w:p>
    <w:p w:rsidR="005A54CE" w:rsidRPr="001823F7" w:rsidRDefault="005A54CE"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1D5ACC" w:rsidP="001D5ACC">
            <w:pPr>
              <w:rPr>
                <w:rFonts w:eastAsia="Times New Roman"/>
                <w:szCs w:val="24"/>
              </w:rPr>
            </w:pPr>
            <w:r>
              <w:rPr>
                <w:b/>
              </w:rPr>
              <w:t xml:space="preserve">Dobava osebne zaščitne opreme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p>
        </w:tc>
      </w:tr>
    </w:tbl>
    <w:p w:rsidR="00E17CC2" w:rsidRPr="001823F7" w:rsidRDefault="00E17CC2" w:rsidP="00E17CC2">
      <w:pPr>
        <w:pStyle w:val="Telobesedila"/>
      </w:pPr>
    </w:p>
    <w:p w:rsidR="005A54CE" w:rsidRPr="001823F7" w:rsidRDefault="00E17CC2" w:rsidP="00E17CC2">
      <w:pPr>
        <w:pStyle w:val="Telobesedila"/>
      </w:pPr>
      <w:r w:rsidRPr="001823F7">
        <w:t xml:space="preserve">Dovoljujemo naročniku, da lahko za namene zgoraj navedenega javnega razpisa pridobi podatke iz kazenske evidence, ki se nanašajo na ponudnika in zakonite(ga) zastopnike(a) pri Ministrstvu za pravosodje in podatke iz drugih uradnih evidenc za vse v lastni izjavi navedene podatke, ki se nanašajo na ponudnika ter osebne podatke iz uradnih evidenc državnih organov, organov lokalnih skupnosti ali nosilcev javnega pooblastila za naslednje osebe, ki so pooblaščene za zastopanje </w:t>
      </w:r>
    </w:p>
    <w:p w:rsidR="005A54CE" w:rsidRPr="001823F7" w:rsidRDefault="005A54CE" w:rsidP="00E17CC2">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b/>
                <w:szCs w:val="24"/>
              </w:rPr>
            </w:pPr>
            <w:r w:rsidRPr="001823F7">
              <w:rPr>
                <w:rFonts w:eastAsia="Times New Roman"/>
                <w:b/>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201D4E"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ID za DDV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Matična številka</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pStyle w:val="Telobesedila"/>
            </w:pPr>
            <w:r w:rsidRPr="001823F7">
              <w:t>Št. vpisa v register</w:t>
            </w:r>
          </w:p>
        </w:tc>
        <w:tc>
          <w:tcPr>
            <w:tcW w:w="648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pStyle w:val="Telobesedila"/>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940"/>
      </w:tblGrid>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b/>
                <w:szCs w:val="24"/>
              </w:rPr>
            </w:pPr>
            <w:r w:rsidRPr="001823F7">
              <w:rPr>
                <w:rFonts w:eastAsia="Times New Roman"/>
                <w:b/>
                <w:szCs w:val="24"/>
              </w:rPr>
              <w:t>ZAKONITI ZASTOPNIK</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201D4E" w:rsidRPr="001823F7" w:rsidTr="00367252">
        <w:trPr>
          <w:trHeight w:val="397"/>
        </w:trPr>
        <w:tc>
          <w:tcPr>
            <w:tcW w:w="3528" w:type="dxa"/>
            <w:shd w:val="clear" w:color="auto" w:fill="D9D9D9"/>
            <w:vAlign w:val="center"/>
          </w:tcPr>
          <w:p w:rsidR="00201D4E" w:rsidRPr="001823F7" w:rsidRDefault="00201D4E" w:rsidP="009470E7">
            <w:pPr>
              <w:rPr>
                <w:rFonts w:eastAsia="Times New Roman"/>
                <w:szCs w:val="24"/>
              </w:rPr>
            </w:pPr>
            <w:r w:rsidRPr="001823F7">
              <w:rPr>
                <w:rFonts w:eastAsia="Times New Roman"/>
                <w:szCs w:val="24"/>
              </w:rPr>
              <w:t>Ime in priimek</w:t>
            </w:r>
          </w:p>
        </w:tc>
        <w:tc>
          <w:tcPr>
            <w:tcW w:w="5940" w:type="dxa"/>
            <w:shd w:val="clear" w:color="auto" w:fill="FFFFFF" w:themeFill="background1"/>
            <w:vAlign w:val="center"/>
          </w:tcPr>
          <w:p w:rsidR="00201D4E" w:rsidRPr="001823F7" w:rsidRDefault="00201D4E"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Stalno prebivališče</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Poštna številka in kraj</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Matična številka (EMŠO)</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Datum, kraj in občina rojstva</w:t>
            </w:r>
          </w:p>
        </w:tc>
        <w:tc>
          <w:tcPr>
            <w:tcW w:w="594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3528" w:type="dxa"/>
            <w:shd w:val="clear" w:color="auto" w:fill="D9D9D9"/>
            <w:vAlign w:val="center"/>
          </w:tcPr>
          <w:p w:rsidR="00E17CC2" w:rsidRPr="001823F7" w:rsidRDefault="00E17CC2" w:rsidP="009470E7">
            <w:pPr>
              <w:pStyle w:val="Telobesedila"/>
            </w:pPr>
            <w:r w:rsidRPr="001823F7">
              <w:t>Državljanstvo</w:t>
            </w:r>
          </w:p>
        </w:tc>
        <w:tc>
          <w:tcPr>
            <w:tcW w:w="594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397"/>
        </w:trPr>
        <w:tc>
          <w:tcPr>
            <w:tcW w:w="3528" w:type="dxa"/>
            <w:shd w:val="clear" w:color="auto" w:fill="D9D9D9"/>
            <w:vAlign w:val="center"/>
          </w:tcPr>
          <w:p w:rsidR="00E17CC2" w:rsidRPr="001823F7" w:rsidRDefault="00E17CC2" w:rsidP="009470E7">
            <w:pPr>
              <w:pStyle w:val="Telobesedila"/>
            </w:pPr>
            <w:r w:rsidRPr="001823F7">
              <w:t>Prejšnji priimek</w:t>
            </w:r>
          </w:p>
        </w:tc>
        <w:tc>
          <w:tcPr>
            <w:tcW w:w="5940" w:type="dxa"/>
            <w:shd w:val="clear" w:color="auto" w:fill="FFFFFF" w:themeFill="background1"/>
            <w:vAlign w:val="center"/>
          </w:tcPr>
          <w:p w:rsidR="00E17CC2" w:rsidRPr="001823F7" w:rsidRDefault="00E17CC2" w:rsidP="009470E7">
            <w:pPr>
              <w:pStyle w:val="Telobesedila"/>
            </w:pPr>
          </w:p>
        </w:tc>
      </w:tr>
      <w:tr w:rsidR="00E17CC2" w:rsidRPr="001823F7" w:rsidTr="00367252">
        <w:trPr>
          <w:trHeight w:val="534"/>
        </w:trPr>
        <w:tc>
          <w:tcPr>
            <w:tcW w:w="3528" w:type="dxa"/>
            <w:shd w:val="clear" w:color="auto" w:fill="D9D9D9"/>
            <w:vAlign w:val="center"/>
          </w:tcPr>
          <w:p w:rsidR="00E17CC2" w:rsidRPr="001823F7" w:rsidRDefault="00E17CC2" w:rsidP="009470E7">
            <w:pPr>
              <w:pStyle w:val="Telobesedila"/>
            </w:pPr>
            <w:r w:rsidRPr="001823F7">
              <w:t>Podpis zakonitega zastopnika</w:t>
            </w:r>
          </w:p>
        </w:tc>
        <w:tc>
          <w:tcPr>
            <w:tcW w:w="5940" w:type="dxa"/>
            <w:shd w:val="clear" w:color="auto" w:fill="FFFFFF" w:themeFill="background1"/>
            <w:vAlign w:val="center"/>
          </w:tcPr>
          <w:p w:rsidR="00E17CC2" w:rsidRPr="001823F7" w:rsidRDefault="00E17CC2" w:rsidP="009470E7">
            <w:pPr>
              <w:pStyle w:val="Telobesedila"/>
            </w:pPr>
          </w:p>
        </w:tc>
      </w:tr>
    </w:tbl>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V primeru, da zakoniti zastopnik ponudnika ne dovoljuje vpogleda v navedene uradne evidence, mora ponudnik predložiti svoji ponudbeni dokumentaciji dokazila Ministrstva za pravosodje z zgoraj navedeno vsebino, na naročnikovo zahtevo, pa mora ponudnik predložiti ustrezna dokazila za podatke iz drugih uradnih evidenc, ki niso obvezna priloga.</w:t>
      </w: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A4DA4" w:rsidRDefault="00EA4DA4" w:rsidP="00EA4DA4">
      <w:pPr>
        <w:pStyle w:val="Naslov"/>
        <w:jc w:val="left"/>
        <w:rPr>
          <w:b w:val="0"/>
          <w:sz w:val="24"/>
          <w:bdr w:val="single" w:sz="4" w:space="0" w:color="auto" w:shadow="1"/>
          <w:shd w:val="clear" w:color="auto" w:fill="F3F3F3"/>
        </w:rPr>
      </w:pPr>
    </w:p>
    <w:p w:rsidR="00EA4DA4" w:rsidRPr="001930DA" w:rsidRDefault="00EA4DA4" w:rsidP="00EA4DA4">
      <w:pPr>
        <w:pStyle w:val="Naslov"/>
        <w:jc w:val="right"/>
        <w:rPr>
          <w:b w:val="0"/>
          <w:sz w:val="24"/>
        </w:rPr>
      </w:pPr>
      <w:r>
        <w:rPr>
          <w:b w:val="0"/>
          <w:sz w:val="24"/>
          <w:bdr w:val="single" w:sz="4" w:space="0" w:color="auto" w:shadow="1"/>
          <w:shd w:val="clear" w:color="auto" w:fill="F3F3F3"/>
        </w:rPr>
        <w:t>OBR-6</w:t>
      </w:r>
    </w:p>
    <w:p w:rsidR="00EA4DA4" w:rsidRPr="001930DA" w:rsidRDefault="00EA4DA4" w:rsidP="00EA4DA4">
      <w:pPr>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A4DA4" w:rsidRPr="00511259" w:rsidTr="004315F7">
        <w:trPr>
          <w:trHeight w:val="397"/>
        </w:trPr>
        <w:tc>
          <w:tcPr>
            <w:tcW w:w="2988" w:type="dxa"/>
            <w:shd w:val="clear" w:color="auto" w:fill="D9D9D9"/>
            <w:vAlign w:val="center"/>
          </w:tcPr>
          <w:p w:rsidR="00EA4DA4" w:rsidRPr="00511259" w:rsidRDefault="00EA4DA4" w:rsidP="004315F7">
            <w:pPr>
              <w:rPr>
                <w:rFonts w:eastAsia="Times New Roman"/>
                <w:sz w:val="22"/>
              </w:rPr>
            </w:pPr>
            <w:r w:rsidRPr="00511259">
              <w:rPr>
                <w:rFonts w:eastAsia="Times New Roman"/>
                <w:sz w:val="22"/>
              </w:rPr>
              <w:t>Ponudnik</w:t>
            </w:r>
          </w:p>
        </w:tc>
        <w:tc>
          <w:tcPr>
            <w:tcW w:w="6480" w:type="dxa"/>
            <w:shd w:val="clear" w:color="auto" w:fill="FFFFFF"/>
            <w:vAlign w:val="center"/>
          </w:tcPr>
          <w:p w:rsidR="00EA4DA4" w:rsidRPr="00511259" w:rsidRDefault="00EA4DA4" w:rsidP="004315F7">
            <w:pPr>
              <w:rPr>
                <w:rFonts w:eastAsia="Times New Roman"/>
                <w:sz w:val="22"/>
              </w:rPr>
            </w:pPr>
          </w:p>
        </w:tc>
      </w:tr>
      <w:tr w:rsidR="00EA4DA4" w:rsidRPr="00511259" w:rsidTr="004315F7">
        <w:trPr>
          <w:trHeight w:val="397"/>
        </w:trPr>
        <w:tc>
          <w:tcPr>
            <w:tcW w:w="2988" w:type="dxa"/>
            <w:shd w:val="clear" w:color="auto" w:fill="D9D9D9"/>
            <w:vAlign w:val="center"/>
          </w:tcPr>
          <w:p w:rsidR="00EA4DA4" w:rsidRPr="00511259" w:rsidRDefault="00EA4DA4" w:rsidP="004315F7">
            <w:pPr>
              <w:rPr>
                <w:rFonts w:eastAsia="Times New Roman"/>
                <w:sz w:val="22"/>
              </w:rPr>
            </w:pPr>
            <w:r w:rsidRPr="00511259">
              <w:rPr>
                <w:rFonts w:eastAsia="Times New Roman"/>
                <w:sz w:val="22"/>
              </w:rPr>
              <w:t>Naslov</w:t>
            </w:r>
          </w:p>
        </w:tc>
        <w:tc>
          <w:tcPr>
            <w:tcW w:w="6480" w:type="dxa"/>
            <w:shd w:val="clear" w:color="auto" w:fill="FFFFFF"/>
            <w:vAlign w:val="center"/>
          </w:tcPr>
          <w:p w:rsidR="00EA4DA4" w:rsidRPr="00511259" w:rsidRDefault="00EA4DA4" w:rsidP="004315F7">
            <w:pPr>
              <w:rPr>
                <w:rFonts w:eastAsia="Times New Roman"/>
                <w:sz w:val="22"/>
              </w:rPr>
            </w:pPr>
          </w:p>
        </w:tc>
      </w:tr>
    </w:tbl>
    <w:p w:rsidR="00EA4DA4" w:rsidRPr="00511259" w:rsidRDefault="00EA4DA4" w:rsidP="00EA4DA4">
      <w:pPr>
        <w:pStyle w:val="Telobesedila"/>
        <w:jc w:val="center"/>
        <w:rPr>
          <w:b/>
          <w:sz w:val="22"/>
          <w:szCs w:val="22"/>
        </w:rPr>
      </w:pPr>
    </w:p>
    <w:p w:rsidR="00EA4DA4" w:rsidRPr="00511259" w:rsidRDefault="00EA4DA4" w:rsidP="00EA4DA4">
      <w:pPr>
        <w:pStyle w:val="Telobesedila"/>
        <w:jc w:val="center"/>
        <w:rPr>
          <w:b/>
          <w:sz w:val="22"/>
          <w:szCs w:val="22"/>
        </w:rPr>
      </w:pPr>
      <w:r w:rsidRPr="00511259">
        <w:rPr>
          <w:b/>
          <w:sz w:val="22"/>
          <w:szCs w:val="22"/>
        </w:rPr>
        <w:t>PREDRAČUN / PONUDBA</w:t>
      </w:r>
    </w:p>
    <w:tbl>
      <w:tblPr>
        <w:tblW w:w="3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566"/>
      </w:tblGrid>
      <w:tr w:rsidR="00EA4DA4" w:rsidRPr="00511259" w:rsidTr="004315F7">
        <w:trPr>
          <w:trHeight w:val="397"/>
          <w:jc w:val="center"/>
        </w:trPr>
        <w:tc>
          <w:tcPr>
            <w:tcW w:w="597" w:type="dxa"/>
            <w:shd w:val="clear" w:color="auto" w:fill="C0C0C0"/>
            <w:vAlign w:val="center"/>
          </w:tcPr>
          <w:p w:rsidR="00EA4DA4" w:rsidRPr="00511259" w:rsidRDefault="00EA4DA4" w:rsidP="004315F7">
            <w:pPr>
              <w:rPr>
                <w:rFonts w:eastAsia="Times New Roman"/>
                <w:sz w:val="22"/>
              </w:rPr>
            </w:pPr>
            <w:r w:rsidRPr="00511259">
              <w:rPr>
                <w:rFonts w:eastAsia="Times New Roman"/>
                <w:sz w:val="22"/>
              </w:rPr>
              <w:t>št.:</w:t>
            </w:r>
          </w:p>
        </w:tc>
        <w:tc>
          <w:tcPr>
            <w:tcW w:w="2566" w:type="dxa"/>
            <w:shd w:val="clear" w:color="auto" w:fill="FFFFFF"/>
            <w:vAlign w:val="center"/>
          </w:tcPr>
          <w:p w:rsidR="00EA4DA4" w:rsidRPr="00511259" w:rsidRDefault="00EA4DA4" w:rsidP="004315F7">
            <w:pPr>
              <w:jc w:val="center"/>
              <w:rPr>
                <w:rFonts w:eastAsia="Times New Roman"/>
                <w:sz w:val="22"/>
              </w:rPr>
            </w:pPr>
          </w:p>
        </w:tc>
      </w:tr>
    </w:tbl>
    <w:p w:rsidR="00EA4DA4" w:rsidRPr="00511259" w:rsidRDefault="00EA4DA4" w:rsidP="00EA4DA4">
      <w:pPr>
        <w:pStyle w:val="Telobesedil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6343"/>
      </w:tblGrid>
      <w:tr w:rsidR="00EA4DA4" w:rsidRPr="00511259" w:rsidTr="004315F7">
        <w:trPr>
          <w:trHeight w:val="454"/>
        </w:trPr>
        <w:tc>
          <w:tcPr>
            <w:tcW w:w="2945" w:type="dxa"/>
            <w:shd w:val="clear" w:color="auto" w:fill="D9D9D9"/>
            <w:vAlign w:val="center"/>
          </w:tcPr>
          <w:p w:rsidR="00EA4DA4" w:rsidRPr="00511259" w:rsidRDefault="00EA4DA4" w:rsidP="004315F7">
            <w:pPr>
              <w:rPr>
                <w:rFonts w:eastAsia="Times New Roman"/>
                <w:sz w:val="22"/>
              </w:rPr>
            </w:pPr>
            <w:r w:rsidRPr="00511259">
              <w:rPr>
                <w:rFonts w:eastAsia="Times New Roman"/>
                <w:sz w:val="22"/>
              </w:rPr>
              <w:t>Predmet javnega naročila</w:t>
            </w:r>
          </w:p>
        </w:tc>
        <w:tc>
          <w:tcPr>
            <w:tcW w:w="6343" w:type="dxa"/>
            <w:shd w:val="clear" w:color="auto" w:fill="FFFFFF"/>
            <w:vAlign w:val="center"/>
          </w:tcPr>
          <w:p w:rsidR="00EA4DA4" w:rsidRPr="00511259" w:rsidRDefault="00DB4265" w:rsidP="00DB4265">
            <w:pPr>
              <w:rPr>
                <w:rFonts w:eastAsia="Times New Roman"/>
                <w:sz w:val="22"/>
              </w:rPr>
            </w:pPr>
            <w:r w:rsidRPr="00511259">
              <w:rPr>
                <w:b/>
                <w:sz w:val="22"/>
              </w:rPr>
              <w:t xml:space="preserve">Dobava osebne zaščitne opreme </w:t>
            </w:r>
            <w:r w:rsidR="004205FC" w:rsidRPr="00511259">
              <w:rPr>
                <w:b/>
                <w:sz w:val="22"/>
              </w:rPr>
              <w:t xml:space="preserve"> </w:t>
            </w:r>
            <w:r w:rsidR="004205FC" w:rsidRPr="00511259">
              <w:rPr>
                <w:rFonts w:eastAsia="Times New Roman"/>
                <w:sz w:val="22"/>
              </w:rPr>
              <w:t xml:space="preserve">   </w:t>
            </w:r>
          </w:p>
        </w:tc>
      </w:tr>
    </w:tbl>
    <w:p w:rsidR="00EA4DA4" w:rsidRPr="00511259" w:rsidRDefault="00EA4DA4" w:rsidP="00EA4DA4">
      <w:pPr>
        <w:pStyle w:val="Telobesedila"/>
        <w:rPr>
          <w:sz w:val="22"/>
          <w:szCs w:val="22"/>
        </w:rPr>
      </w:pPr>
    </w:p>
    <w:p w:rsidR="00EA4DA4" w:rsidRPr="00511259" w:rsidRDefault="00EA4DA4" w:rsidP="00EA4DA4">
      <w:pPr>
        <w:pStyle w:val="Telobesedila"/>
        <w:rPr>
          <w:b/>
          <w:sz w:val="22"/>
          <w:szCs w:val="22"/>
        </w:rPr>
      </w:pPr>
      <w:r w:rsidRPr="00511259">
        <w:rPr>
          <w:b/>
          <w:sz w:val="22"/>
          <w:szCs w:val="22"/>
        </w:rPr>
        <w:t>SKLOP 1:</w:t>
      </w:r>
    </w:p>
    <w:tbl>
      <w:tblPr>
        <w:tblW w:w="7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2172"/>
        <w:gridCol w:w="1418"/>
        <w:gridCol w:w="2212"/>
      </w:tblGrid>
      <w:tr w:rsidR="00734E75" w:rsidRPr="00511259" w:rsidTr="00734E75">
        <w:trPr>
          <w:trHeight w:val="397"/>
          <w:jc w:val="center"/>
        </w:trPr>
        <w:tc>
          <w:tcPr>
            <w:tcW w:w="2192" w:type="dxa"/>
            <w:tcBorders>
              <w:bottom w:val="single" w:sz="4" w:space="0" w:color="auto"/>
            </w:tcBorders>
            <w:shd w:val="clear" w:color="auto" w:fill="D9D9D9"/>
            <w:vAlign w:val="center"/>
          </w:tcPr>
          <w:p w:rsidR="00734E75" w:rsidRPr="00511259" w:rsidRDefault="00734E75" w:rsidP="004315F7">
            <w:pPr>
              <w:jc w:val="center"/>
              <w:rPr>
                <w:rFonts w:eastAsia="Times New Roman"/>
                <w:b/>
                <w:sz w:val="22"/>
              </w:rPr>
            </w:pPr>
            <w:r w:rsidRPr="00511259">
              <w:rPr>
                <w:rFonts w:eastAsia="Times New Roman"/>
                <w:b/>
                <w:sz w:val="22"/>
              </w:rPr>
              <w:t>Naziv blaga</w:t>
            </w:r>
          </w:p>
        </w:tc>
        <w:tc>
          <w:tcPr>
            <w:tcW w:w="2172" w:type="dxa"/>
            <w:tcBorders>
              <w:bottom w:val="single" w:sz="4" w:space="0" w:color="auto"/>
            </w:tcBorders>
            <w:shd w:val="clear" w:color="auto" w:fill="D9D9D9"/>
          </w:tcPr>
          <w:p w:rsidR="00734E75" w:rsidRPr="00511259" w:rsidRDefault="00734E75" w:rsidP="004315F7">
            <w:pPr>
              <w:jc w:val="center"/>
              <w:rPr>
                <w:rFonts w:eastAsia="Times New Roman"/>
                <w:b/>
                <w:sz w:val="22"/>
              </w:rPr>
            </w:pPr>
            <w:r w:rsidRPr="00511259">
              <w:rPr>
                <w:rFonts w:eastAsia="Times New Roman"/>
                <w:b/>
                <w:sz w:val="22"/>
              </w:rPr>
              <w:t>Skupna končna cena brez DDV</w:t>
            </w:r>
          </w:p>
        </w:tc>
        <w:tc>
          <w:tcPr>
            <w:tcW w:w="1418" w:type="dxa"/>
            <w:tcBorders>
              <w:bottom w:val="single" w:sz="4" w:space="0" w:color="auto"/>
            </w:tcBorders>
            <w:shd w:val="clear" w:color="auto" w:fill="D9D9D9"/>
          </w:tcPr>
          <w:p w:rsidR="00734E75" w:rsidRPr="00511259" w:rsidRDefault="00734E75" w:rsidP="004315F7">
            <w:pPr>
              <w:jc w:val="center"/>
              <w:rPr>
                <w:rFonts w:eastAsia="Times New Roman"/>
                <w:b/>
                <w:sz w:val="22"/>
              </w:rPr>
            </w:pPr>
            <w:r w:rsidRPr="00511259">
              <w:rPr>
                <w:rFonts w:eastAsia="Times New Roman"/>
                <w:b/>
                <w:sz w:val="22"/>
              </w:rPr>
              <w:t>DDV</w:t>
            </w:r>
          </w:p>
        </w:tc>
        <w:tc>
          <w:tcPr>
            <w:tcW w:w="2212" w:type="dxa"/>
            <w:tcBorders>
              <w:bottom w:val="single" w:sz="4" w:space="0" w:color="auto"/>
            </w:tcBorders>
            <w:shd w:val="clear" w:color="auto" w:fill="D9D9D9"/>
          </w:tcPr>
          <w:p w:rsidR="00734E75" w:rsidRPr="00511259" w:rsidRDefault="00734E75" w:rsidP="004315F7">
            <w:pPr>
              <w:jc w:val="center"/>
              <w:rPr>
                <w:rFonts w:eastAsia="Times New Roman"/>
                <w:b/>
                <w:sz w:val="22"/>
              </w:rPr>
            </w:pPr>
            <w:r w:rsidRPr="00511259">
              <w:rPr>
                <w:rFonts w:eastAsia="Times New Roman"/>
                <w:b/>
                <w:sz w:val="22"/>
              </w:rPr>
              <w:t>Skupna končna cena z DDV</w:t>
            </w:r>
          </w:p>
        </w:tc>
      </w:tr>
      <w:tr w:rsidR="00734E75" w:rsidRPr="00511259" w:rsidTr="00734E75">
        <w:trPr>
          <w:trHeight w:val="567"/>
          <w:jc w:val="center"/>
        </w:trPr>
        <w:tc>
          <w:tcPr>
            <w:tcW w:w="2192" w:type="dxa"/>
            <w:shd w:val="clear" w:color="auto" w:fill="FFFFFF"/>
            <w:vAlign w:val="center"/>
          </w:tcPr>
          <w:p w:rsidR="00734E75" w:rsidRPr="00511259" w:rsidRDefault="00734E75" w:rsidP="004315F7">
            <w:pPr>
              <w:spacing w:before="40" w:after="40"/>
              <w:rPr>
                <w:rFonts w:eastAsia="Times New Roman"/>
                <w:sz w:val="22"/>
              </w:rPr>
            </w:pPr>
            <w:r w:rsidRPr="00511259">
              <w:rPr>
                <w:rFonts w:eastAsia="Times New Roman"/>
                <w:sz w:val="22"/>
              </w:rPr>
              <w:t>Zaščitna obleka</w:t>
            </w:r>
          </w:p>
          <w:p w:rsidR="00734E75" w:rsidRPr="00511259" w:rsidRDefault="00734E75" w:rsidP="004315F7">
            <w:pPr>
              <w:spacing w:before="40" w:after="40"/>
              <w:rPr>
                <w:rFonts w:eastAsia="Times New Roman"/>
                <w:sz w:val="22"/>
              </w:rPr>
            </w:pPr>
          </w:p>
        </w:tc>
        <w:tc>
          <w:tcPr>
            <w:tcW w:w="2172" w:type="dxa"/>
            <w:shd w:val="clear" w:color="auto" w:fill="FFFFFF"/>
          </w:tcPr>
          <w:p w:rsidR="00734E75" w:rsidRPr="00511259" w:rsidRDefault="00734E75" w:rsidP="004315F7">
            <w:pPr>
              <w:jc w:val="center"/>
              <w:rPr>
                <w:rFonts w:eastAsia="Times New Roman"/>
                <w:sz w:val="22"/>
              </w:rPr>
            </w:pPr>
          </w:p>
          <w:p w:rsidR="00734E75" w:rsidRPr="00511259" w:rsidRDefault="00734E75" w:rsidP="00734E75">
            <w:pPr>
              <w:rPr>
                <w:rFonts w:eastAsia="Times New Roman"/>
                <w:sz w:val="22"/>
              </w:rPr>
            </w:pPr>
          </w:p>
        </w:tc>
        <w:tc>
          <w:tcPr>
            <w:tcW w:w="1418" w:type="dxa"/>
            <w:shd w:val="clear" w:color="auto" w:fill="FFFFFF"/>
          </w:tcPr>
          <w:p w:rsidR="00734E75" w:rsidRPr="00511259" w:rsidRDefault="00734E75" w:rsidP="004315F7">
            <w:pPr>
              <w:jc w:val="center"/>
              <w:rPr>
                <w:rFonts w:eastAsia="Times New Roman"/>
                <w:sz w:val="22"/>
              </w:rPr>
            </w:pPr>
          </w:p>
        </w:tc>
        <w:tc>
          <w:tcPr>
            <w:tcW w:w="2212" w:type="dxa"/>
            <w:shd w:val="clear" w:color="auto" w:fill="FFFFFF"/>
          </w:tcPr>
          <w:p w:rsidR="00734E75" w:rsidRPr="00511259" w:rsidRDefault="00734E75" w:rsidP="004315F7">
            <w:pPr>
              <w:jc w:val="center"/>
              <w:rPr>
                <w:rFonts w:eastAsia="Times New Roman"/>
                <w:sz w:val="22"/>
              </w:rPr>
            </w:pPr>
          </w:p>
        </w:tc>
      </w:tr>
    </w:tbl>
    <w:p w:rsidR="00EA4DA4" w:rsidRPr="00511259" w:rsidRDefault="00EA4DA4" w:rsidP="00EA4DA4">
      <w:pPr>
        <w:pStyle w:val="Telobesedila"/>
        <w:rPr>
          <w:sz w:val="22"/>
          <w:szCs w:val="22"/>
        </w:rPr>
      </w:pPr>
    </w:p>
    <w:p w:rsidR="00FB39E5" w:rsidRPr="00511259" w:rsidRDefault="00EA4DA4" w:rsidP="00FB39E5">
      <w:pPr>
        <w:pStyle w:val="Telobesedila"/>
        <w:rPr>
          <w:b/>
          <w:sz w:val="22"/>
          <w:szCs w:val="22"/>
        </w:rPr>
      </w:pPr>
      <w:r w:rsidRPr="00511259">
        <w:rPr>
          <w:b/>
          <w:sz w:val="22"/>
          <w:szCs w:val="22"/>
        </w:rPr>
        <w:t>SKLOP 2</w:t>
      </w:r>
      <w:r w:rsidR="000F46B1" w:rsidRPr="00511259">
        <w:rPr>
          <w:b/>
          <w:sz w:val="22"/>
          <w:szCs w:val="22"/>
        </w:rPr>
        <w:t>:</w:t>
      </w:r>
    </w:p>
    <w:tbl>
      <w:tblPr>
        <w:tblW w:w="7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7"/>
        <w:gridCol w:w="2136"/>
        <w:gridCol w:w="1408"/>
        <w:gridCol w:w="2177"/>
      </w:tblGrid>
      <w:tr w:rsidR="00734E75" w:rsidRPr="00511259" w:rsidTr="00734E75">
        <w:trPr>
          <w:trHeight w:val="397"/>
          <w:jc w:val="center"/>
        </w:trPr>
        <w:tc>
          <w:tcPr>
            <w:tcW w:w="2167" w:type="dxa"/>
            <w:tcBorders>
              <w:bottom w:val="single" w:sz="4" w:space="0" w:color="auto"/>
            </w:tcBorders>
            <w:shd w:val="clear" w:color="auto" w:fill="D9D9D9"/>
            <w:vAlign w:val="center"/>
          </w:tcPr>
          <w:p w:rsidR="00734E75" w:rsidRPr="00511259" w:rsidRDefault="00734E75" w:rsidP="006F4B2C">
            <w:pPr>
              <w:jc w:val="center"/>
              <w:rPr>
                <w:rFonts w:eastAsia="Times New Roman"/>
                <w:b/>
                <w:sz w:val="22"/>
              </w:rPr>
            </w:pPr>
            <w:r w:rsidRPr="00511259">
              <w:rPr>
                <w:rFonts w:eastAsia="Times New Roman"/>
                <w:b/>
                <w:sz w:val="22"/>
              </w:rPr>
              <w:t>Naziv blaga</w:t>
            </w:r>
          </w:p>
        </w:tc>
        <w:tc>
          <w:tcPr>
            <w:tcW w:w="2136"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Skupna končna cena brez DDV </w:t>
            </w:r>
          </w:p>
        </w:tc>
        <w:tc>
          <w:tcPr>
            <w:tcW w:w="1408"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DDV </w:t>
            </w:r>
          </w:p>
        </w:tc>
        <w:tc>
          <w:tcPr>
            <w:tcW w:w="2177"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Skupna končna cena z DDV </w:t>
            </w:r>
          </w:p>
        </w:tc>
      </w:tr>
      <w:tr w:rsidR="00734E75" w:rsidRPr="00511259" w:rsidTr="00734E75">
        <w:trPr>
          <w:trHeight w:val="567"/>
          <w:jc w:val="center"/>
        </w:trPr>
        <w:tc>
          <w:tcPr>
            <w:tcW w:w="2167" w:type="dxa"/>
            <w:shd w:val="clear" w:color="auto" w:fill="FFFFFF"/>
            <w:vAlign w:val="center"/>
          </w:tcPr>
          <w:p w:rsidR="00734E75" w:rsidRPr="00511259" w:rsidRDefault="00734E75" w:rsidP="006F4B2C">
            <w:pPr>
              <w:spacing w:before="40" w:after="40"/>
              <w:rPr>
                <w:rFonts w:eastAsia="Times New Roman"/>
                <w:sz w:val="22"/>
              </w:rPr>
            </w:pPr>
            <w:r w:rsidRPr="00511259">
              <w:rPr>
                <w:rFonts w:eastAsia="Times New Roman"/>
                <w:sz w:val="22"/>
              </w:rPr>
              <w:t>Zaščitna obuvala</w:t>
            </w:r>
          </w:p>
          <w:p w:rsidR="00734E75" w:rsidRPr="00511259" w:rsidRDefault="00734E75" w:rsidP="006F4B2C">
            <w:pPr>
              <w:spacing w:before="40" w:after="40"/>
              <w:rPr>
                <w:rFonts w:eastAsia="Times New Roman"/>
                <w:sz w:val="22"/>
              </w:rPr>
            </w:pPr>
          </w:p>
        </w:tc>
        <w:tc>
          <w:tcPr>
            <w:tcW w:w="2136" w:type="dxa"/>
            <w:shd w:val="clear" w:color="auto" w:fill="FFFFFF"/>
          </w:tcPr>
          <w:p w:rsidR="00734E75" w:rsidRPr="00511259" w:rsidRDefault="00734E75" w:rsidP="006F4B2C">
            <w:pPr>
              <w:jc w:val="center"/>
              <w:rPr>
                <w:rFonts w:eastAsia="Times New Roman"/>
                <w:sz w:val="22"/>
              </w:rPr>
            </w:pPr>
          </w:p>
          <w:p w:rsidR="00734E75" w:rsidRPr="00511259" w:rsidRDefault="00734E75" w:rsidP="006F4B2C">
            <w:pPr>
              <w:jc w:val="center"/>
              <w:rPr>
                <w:rFonts w:eastAsia="Times New Roman"/>
                <w:sz w:val="22"/>
              </w:rPr>
            </w:pPr>
          </w:p>
        </w:tc>
        <w:tc>
          <w:tcPr>
            <w:tcW w:w="1408" w:type="dxa"/>
            <w:shd w:val="clear" w:color="auto" w:fill="FFFFFF"/>
          </w:tcPr>
          <w:p w:rsidR="00734E75" w:rsidRPr="00511259" w:rsidRDefault="00734E75" w:rsidP="006F4B2C">
            <w:pPr>
              <w:jc w:val="center"/>
              <w:rPr>
                <w:rFonts w:eastAsia="Times New Roman"/>
                <w:sz w:val="22"/>
              </w:rPr>
            </w:pPr>
          </w:p>
        </w:tc>
        <w:tc>
          <w:tcPr>
            <w:tcW w:w="2177" w:type="dxa"/>
            <w:shd w:val="clear" w:color="auto" w:fill="FFFFFF"/>
          </w:tcPr>
          <w:p w:rsidR="00734E75" w:rsidRPr="00511259" w:rsidRDefault="00734E75" w:rsidP="006F4B2C">
            <w:pPr>
              <w:jc w:val="center"/>
              <w:rPr>
                <w:rFonts w:eastAsia="Times New Roman"/>
                <w:sz w:val="22"/>
              </w:rPr>
            </w:pPr>
          </w:p>
        </w:tc>
      </w:tr>
    </w:tbl>
    <w:p w:rsidR="00EA4DA4" w:rsidRPr="00511259" w:rsidRDefault="00EA4DA4" w:rsidP="00EA4DA4">
      <w:pPr>
        <w:rPr>
          <w:sz w:val="22"/>
        </w:rPr>
      </w:pPr>
    </w:p>
    <w:p w:rsidR="00DB4265" w:rsidRPr="00511259" w:rsidRDefault="00DB4265" w:rsidP="00DB4265">
      <w:pPr>
        <w:pStyle w:val="Telobesedila"/>
        <w:rPr>
          <w:b/>
          <w:sz w:val="22"/>
          <w:szCs w:val="22"/>
        </w:rPr>
      </w:pPr>
      <w:r w:rsidRPr="00511259">
        <w:rPr>
          <w:b/>
          <w:sz w:val="22"/>
          <w:szCs w:val="22"/>
        </w:rPr>
        <w:t>SKLOP 3:</w:t>
      </w:r>
    </w:p>
    <w:tbl>
      <w:tblPr>
        <w:tblW w:w="8009"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4"/>
        <w:gridCol w:w="2127"/>
        <w:gridCol w:w="1417"/>
        <w:gridCol w:w="2161"/>
      </w:tblGrid>
      <w:tr w:rsidR="00734E75" w:rsidRPr="00511259" w:rsidTr="00734E75">
        <w:trPr>
          <w:trHeight w:val="397"/>
          <w:jc w:val="center"/>
        </w:trPr>
        <w:tc>
          <w:tcPr>
            <w:tcW w:w="2304" w:type="dxa"/>
            <w:tcBorders>
              <w:bottom w:val="single" w:sz="4" w:space="0" w:color="auto"/>
            </w:tcBorders>
            <w:shd w:val="clear" w:color="auto" w:fill="D9D9D9"/>
            <w:vAlign w:val="center"/>
          </w:tcPr>
          <w:p w:rsidR="00734E75" w:rsidRPr="00511259" w:rsidRDefault="00734E75" w:rsidP="000B3CBA">
            <w:pPr>
              <w:jc w:val="center"/>
              <w:rPr>
                <w:rFonts w:eastAsia="Times New Roman"/>
                <w:b/>
                <w:sz w:val="22"/>
              </w:rPr>
            </w:pPr>
            <w:r w:rsidRPr="00511259">
              <w:rPr>
                <w:rFonts w:eastAsia="Times New Roman"/>
                <w:b/>
                <w:sz w:val="22"/>
              </w:rPr>
              <w:t>Naziv blaga</w:t>
            </w:r>
          </w:p>
        </w:tc>
        <w:tc>
          <w:tcPr>
            <w:tcW w:w="2127"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Skupna končna cena brez DDV </w:t>
            </w:r>
          </w:p>
        </w:tc>
        <w:tc>
          <w:tcPr>
            <w:tcW w:w="1417"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DDV </w:t>
            </w:r>
          </w:p>
        </w:tc>
        <w:tc>
          <w:tcPr>
            <w:tcW w:w="2161" w:type="dxa"/>
            <w:tcBorders>
              <w:bottom w:val="single" w:sz="4" w:space="0" w:color="auto"/>
            </w:tcBorders>
            <w:shd w:val="clear" w:color="auto" w:fill="D9D9D9"/>
          </w:tcPr>
          <w:p w:rsidR="00734E75" w:rsidRPr="00511259" w:rsidRDefault="00734E75" w:rsidP="00734E75">
            <w:pPr>
              <w:jc w:val="center"/>
              <w:rPr>
                <w:rFonts w:eastAsia="Times New Roman"/>
                <w:b/>
                <w:sz w:val="22"/>
              </w:rPr>
            </w:pPr>
            <w:r w:rsidRPr="00511259">
              <w:rPr>
                <w:rFonts w:eastAsia="Times New Roman"/>
                <w:b/>
                <w:sz w:val="22"/>
              </w:rPr>
              <w:t xml:space="preserve">Skupna končna cena z DDV </w:t>
            </w:r>
          </w:p>
        </w:tc>
      </w:tr>
      <w:tr w:rsidR="00734E75" w:rsidRPr="00511259" w:rsidTr="00734E75">
        <w:trPr>
          <w:trHeight w:val="567"/>
          <w:jc w:val="center"/>
        </w:trPr>
        <w:tc>
          <w:tcPr>
            <w:tcW w:w="2304" w:type="dxa"/>
            <w:shd w:val="clear" w:color="auto" w:fill="FFFFFF"/>
            <w:vAlign w:val="center"/>
          </w:tcPr>
          <w:p w:rsidR="00734E75" w:rsidRPr="00511259" w:rsidRDefault="00734E75" w:rsidP="000B3CBA">
            <w:pPr>
              <w:spacing w:before="40" w:after="40"/>
              <w:rPr>
                <w:rFonts w:eastAsia="Times New Roman"/>
                <w:sz w:val="22"/>
              </w:rPr>
            </w:pPr>
            <w:r w:rsidRPr="00511259">
              <w:rPr>
                <w:rFonts w:eastAsia="Times New Roman"/>
                <w:sz w:val="22"/>
              </w:rPr>
              <w:t>Zaščitna oprema za roke in ostalo</w:t>
            </w:r>
          </w:p>
          <w:p w:rsidR="00734E75" w:rsidRPr="00511259" w:rsidRDefault="00734E75" w:rsidP="000B3CBA">
            <w:pPr>
              <w:spacing w:before="40" w:after="40"/>
              <w:rPr>
                <w:rFonts w:eastAsia="Times New Roman"/>
                <w:sz w:val="22"/>
              </w:rPr>
            </w:pPr>
          </w:p>
        </w:tc>
        <w:tc>
          <w:tcPr>
            <w:tcW w:w="2127" w:type="dxa"/>
            <w:shd w:val="clear" w:color="auto" w:fill="FFFFFF"/>
          </w:tcPr>
          <w:p w:rsidR="00734E75" w:rsidRPr="00511259" w:rsidRDefault="00734E75" w:rsidP="000B3CBA">
            <w:pPr>
              <w:jc w:val="center"/>
              <w:rPr>
                <w:rFonts w:eastAsia="Times New Roman"/>
                <w:sz w:val="22"/>
              </w:rPr>
            </w:pPr>
          </w:p>
          <w:p w:rsidR="00734E75" w:rsidRPr="00511259" w:rsidRDefault="00734E75" w:rsidP="000B3CBA">
            <w:pPr>
              <w:jc w:val="center"/>
              <w:rPr>
                <w:rFonts w:eastAsia="Times New Roman"/>
                <w:sz w:val="22"/>
              </w:rPr>
            </w:pPr>
          </w:p>
        </w:tc>
        <w:tc>
          <w:tcPr>
            <w:tcW w:w="1417" w:type="dxa"/>
            <w:shd w:val="clear" w:color="auto" w:fill="FFFFFF"/>
          </w:tcPr>
          <w:p w:rsidR="00734E75" w:rsidRPr="00511259" w:rsidRDefault="00734E75" w:rsidP="000B3CBA">
            <w:pPr>
              <w:jc w:val="center"/>
              <w:rPr>
                <w:rFonts w:eastAsia="Times New Roman"/>
                <w:sz w:val="22"/>
              </w:rPr>
            </w:pPr>
          </w:p>
        </w:tc>
        <w:tc>
          <w:tcPr>
            <w:tcW w:w="2161" w:type="dxa"/>
            <w:shd w:val="clear" w:color="auto" w:fill="FFFFFF"/>
          </w:tcPr>
          <w:p w:rsidR="00734E75" w:rsidRPr="00511259" w:rsidRDefault="00734E75" w:rsidP="000B3CBA">
            <w:pPr>
              <w:jc w:val="center"/>
              <w:rPr>
                <w:rFonts w:eastAsia="Times New Roman"/>
                <w:sz w:val="22"/>
              </w:rPr>
            </w:pPr>
          </w:p>
        </w:tc>
      </w:tr>
    </w:tbl>
    <w:p w:rsidR="00DB4265" w:rsidRDefault="00DB4265" w:rsidP="00EA4DA4">
      <w:pPr>
        <w:rPr>
          <w:sz w:val="22"/>
        </w:rPr>
      </w:pPr>
    </w:p>
    <w:p w:rsidR="00D122B2" w:rsidRPr="00D122B2" w:rsidRDefault="00D122B2" w:rsidP="00EA4DA4">
      <w:pPr>
        <w:rPr>
          <w:b/>
          <w:sz w:val="22"/>
        </w:rPr>
      </w:pPr>
    </w:p>
    <w:p w:rsidR="00DB4265" w:rsidRPr="00511259" w:rsidRDefault="00DB4265" w:rsidP="00EA4DA4">
      <w:pPr>
        <w:rPr>
          <w:sz w:val="22"/>
        </w:rPr>
      </w:pPr>
      <w:r w:rsidRPr="00511259">
        <w:rPr>
          <w:sz w:val="22"/>
        </w:rPr>
        <w:t>Ponudnik mora ponudbi priložiti vzorce zaščitnih oblačil za sklop 1, v kolikor se nanj prijavi.</w:t>
      </w:r>
    </w:p>
    <w:p w:rsidR="00EA4DA4" w:rsidRPr="00511259" w:rsidRDefault="00DB4265" w:rsidP="00EA4DA4">
      <w:pPr>
        <w:rPr>
          <w:sz w:val="22"/>
        </w:rPr>
      </w:pPr>
      <w:r w:rsidRPr="00511259">
        <w:rPr>
          <w:sz w:val="22"/>
        </w:rPr>
        <w:t xml:space="preserve">Ponudniki morajo k ponudbi priložiti dokazila iz katerih je razvidna sestava materiala ter ostale specifikacije posameznega kosa, ki so zahtevane (kot izhaja iz opisa posameznih </w:t>
      </w:r>
      <w:r w:rsidR="00A00789">
        <w:rPr>
          <w:sz w:val="22"/>
        </w:rPr>
        <w:t xml:space="preserve">kosov </w:t>
      </w:r>
      <w:r w:rsidRPr="00511259">
        <w:rPr>
          <w:sz w:val="22"/>
        </w:rPr>
        <w:t>v prilogi).</w:t>
      </w:r>
    </w:p>
    <w:p w:rsidR="00EA4DA4" w:rsidRPr="00511259" w:rsidRDefault="00DB4265" w:rsidP="00EA4DA4">
      <w:pPr>
        <w:rPr>
          <w:sz w:val="22"/>
        </w:rPr>
      </w:pPr>
      <w:r w:rsidRPr="00511259">
        <w:rPr>
          <w:sz w:val="22"/>
        </w:rPr>
        <w:t xml:space="preserve">Cene </w:t>
      </w:r>
      <w:r w:rsidR="00405087">
        <w:rPr>
          <w:sz w:val="22"/>
        </w:rPr>
        <w:t>(skladne s končnimi cenami</w:t>
      </w:r>
      <w:r w:rsidR="004449DE">
        <w:rPr>
          <w:sz w:val="22"/>
        </w:rPr>
        <w:t xml:space="preserve"> za vse ocenjene količine</w:t>
      </w:r>
      <w:r w:rsidR="00405087">
        <w:rPr>
          <w:sz w:val="22"/>
        </w:rPr>
        <w:t xml:space="preserve"> iz obrazca 6a) </w:t>
      </w:r>
      <w:r w:rsidRPr="00511259">
        <w:rPr>
          <w:sz w:val="22"/>
        </w:rPr>
        <w:t xml:space="preserve">se navedejo v evrih, </w:t>
      </w:r>
      <w:r w:rsidR="00470F04" w:rsidRPr="00511259">
        <w:rPr>
          <w:sz w:val="22"/>
        </w:rPr>
        <w:t>so fiksne ves čas trajanja pogodbe</w:t>
      </w:r>
      <w:r w:rsidRPr="00511259">
        <w:rPr>
          <w:sz w:val="22"/>
        </w:rPr>
        <w:t xml:space="preserve"> in zajemajo vse stroške </w:t>
      </w:r>
      <w:r w:rsidR="00A00789">
        <w:rPr>
          <w:sz w:val="22"/>
        </w:rPr>
        <w:t>dobave</w:t>
      </w:r>
      <w:r w:rsidR="00470F04" w:rsidRPr="00511259">
        <w:rPr>
          <w:sz w:val="22"/>
        </w:rPr>
        <w:t>.</w:t>
      </w:r>
    </w:p>
    <w:p w:rsidR="00470F04" w:rsidRPr="00511259" w:rsidRDefault="00470F04" w:rsidP="00EA4DA4">
      <w:pPr>
        <w:rPr>
          <w:sz w:val="22"/>
          <w:u w:val="single"/>
        </w:rPr>
      </w:pPr>
      <w:r w:rsidRPr="00511259">
        <w:rPr>
          <w:sz w:val="22"/>
          <w:u w:val="single"/>
        </w:rPr>
        <w:t>Obvezna priloga:</w:t>
      </w:r>
    </w:p>
    <w:p w:rsidR="00470F04" w:rsidRDefault="00470F04" w:rsidP="00EA4DA4">
      <w:pPr>
        <w:rPr>
          <w:sz w:val="22"/>
        </w:rPr>
      </w:pPr>
      <w:r w:rsidRPr="00511259">
        <w:rPr>
          <w:sz w:val="22"/>
        </w:rPr>
        <w:t xml:space="preserve">- </w:t>
      </w:r>
      <w:ins w:id="13" w:author="Svetlana Miloševič" w:date="2015-08-31T10:40:00Z">
        <w:r w:rsidR="00DB6EAB">
          <w:rPr>
            <w:sz w:val="22"/>
          </w:rPr>
          <w:t xml:space="preserve">nova (31. 8. 2015) </w:t>
        </w:r>
      </w:ins>
      <w:r w:rsidR="00DB4265" w:rsidRPr="00511259">
        <w:rPr>
          <w:sz w:val="22"/>
        </w:rPr>
        <w:t xml:space="preserve">priloga </w:t>
      </w:r>
      <w:r w:rsidR="0002650D">
        <w:rPr>
          <w:sz w:val="22"/>
        </w:rPr>
        <w:t xml:space="preserve">(OBR-6a) </w:t>
      </w:r>
      <w:r w:rsidR="00DB4265" w:rsidRPr="00511259">
        <w:rPr>
          <w:sz w:val="22"/>
        </w:rPr>
        <w:t>–</w:t>
      </w:r>
      <w:r w:rsidR="000F46B1" w:rsidRPr="00511259">
        <w:rPr>
          <w:sz w:val="22"/>
        </w:rPr>
        <w:t xml:space="preserve"> </w:t>
      </w:r>
      <w:r w:rsidR="00DB4265" w:rsidRPr="00511259">
        <w:rPr>
          <w:sz w:val="22"/>
        </w:rPr>
        <w:t>izpolnjen seznam opreme po sklopih</w:t>
      </w:r>
      <w:r w:rsidR="00210D3D">
        <w:rPr>
          <w:sz w:val="22"/>
        </w:rPr>
        <w:t xml:space="preserve"> (oz. tehnične specifikacije</w:t>
      </w:r>
      <w:ins w:id="14" w:author="Svetlana Miloševič" w:date="2015-08-31T11:00:00Z">
        <w:r w:rsidR="00057B49">
          <w:rPr>
            <w:sz w:val="22"/>
          </w:rPr>
          <w:t xml:space="preserve"> z dodatnimi </w:t>
        </w:r>
        <w:proofErr w:type="spellStart"/>
        <w:r w:rsidR="00057B49">
          <w:rPr>
            <w:sz w:val="22"/>
          </w:rPr>
          <w:t>tehn</w:t>
        </w:r>
        <w:proofErr w:type="spellEnd"/>
        <w:r w:rsidR="00057B49">
          <w:rPr>
            <w:sz w:val="22"/>
          </w:rPr>
          <w:t xml:space="preserve">. spec. glede na sklop </w:t>
        </w:r>
      </w:ins>
      <w:ins w:id="15" w:author="Svetlana Miloševič" w:date="2015-08-31T11:01:00Z">
        <w:r w:rsidR="00057B49">
          <w:rPr>
            <w:sz w:val="22"/>
          </w:rPr>
          <w:t>–</w:t>
        </w:r>
      </w:ins>
      <w:ins w:id="16" w:author="Svetlana Miloševič" w:date="2015-08-31T11:00:00Z">
        <w:r w:rsidR="00057B49">
          <w:rPr>
            <w:sz w:val="22"/>
          </w:rPr>
          <w:t xml:space="preserve"> kapa,</w:t>
        </w:r>
      </w:ins>
      <w:ins w:id="17" w:author="Svetlana Miloševič" w:date="2015-08-31T11:01:00Z">
        <w:r w:rsidR="00057B49">
          <w:rPr>
            <w:sz w:val="22"/>
          </w:rPr>
          <w:t xml:space="preserve"> </w:t>
        </w:r>
        <w:proofErr w:type="spellStart"/>
        <w:r w:rsidR="00057B49">
          <w:rPr>
            <w:sz w:val="22"/>
          </w:rPr>
          <w:t>softshell</w:t>
        </w:r>
        <w:proofErr w:type="spellEnd"/>
        <w:r w:rsidR="00057B49">
          <w:rPr>
            <w:sz w:val="22"/>
          </w:rPr>
          <w:t>, varovalna obleka</w:t>
        </w:r>
      </w:ins>
      <w:r w:rsidR="00210D3D">
        <w:rPr>
          <w:sz w:val="22"/>
        </w:rPr>
        <w:t>)</w:t>
      </w:r>
      <w:r w:rsidR="00DB4265" w:rsidRPr="00511259">
        <w:rPr>
          <w:sz w:val="22"/>
        </w:rPr>
        <w:t>, podpisan</w:t>
      </w:r>
      <w:r w:rsidR="00A00789">
        <w:rPr>
          <w:sz w:val="22"/>
        </w:rPr>
        <w:t>.</w:t>
      </w:r>
    </w:p>
    <w:p w:rsidR="00511259" w:rsidRDefault="00511259" w:rsidP="00EA4DA4">
      <w:pPr>
        <w:rPr>
          <w:sz w:val="22"/>
        </w:rPr>
      </w:pPr>
      <w:bookmarkStart w:id="18" w:name="_GoBack"/>
      <w:bookmarkEnd w:id="18"/>
    </w:p>
    <w:p w:rsidR="00511259" w:rsidRDefault="00511259" w:rsidP="00EA4DA4">
      <w:pPr>
        <w:rPr>
          <w:sz w:val="22"/>
        </w:rPr>
      </w:pPr>
    </w:p>
    <w:p w:rsidR="00511259" w:rsidRPr="00511259" w:rsidRDefault="00511259" w:rsidP="00EA4DA4">
      <w:pPr>
        <w:rPr>
          <w:sz w:val="22"/>
        </w:rPr>
      </w:pPr>
    </w:p>
    <w:p w:rsidR="00EA4DA4" w:rsidRPr="00511259" w:rsidRDefault="00EA4DA4" w:rsidP="00EA4DA4">
      <w:pPr>
        <w:rPr>
          <w:sz w:val="22"/>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A4DA4" w:rsidRPr="00511259" w:rsidTr="004315F7">
        <w:tc>
          <w:tcPr>
            <w:tcW w:w="3070" w:type="dxa"/>
          </w:tcPr>
          <w:p w:rsidR="00EA4DA4" w:rsidRPr="00511259" w:rsidRDefault="00EA4DA4" w:rsidP="004315F7">
            <w:pPr>
              <w:jc w:val="center"/>
              <w:rPr>
                <w:sz w:val="22"/>
              </w:rPr>
            </w:pPr>
            <w:r w:rsidRPr="00511259">
              <w:rPr>
                <w:sz w:val="22"/>
              </w:rPr>
              <w:t>Kraj in datum:</w:t>
            </w:r>
          </w:p>
          <w:p w:rsidR="00EA4DA4" w:rsidRPr="00511259" w:rsidRDefault="00EA4DA4" w:rsidP="004315F7">
            <w:pPr>
              <w:jc w:val="center"/>
              <w:rPr>
                <w:sz w:val="22"/>
              </w:rPr>
            </w:pPr>
          </w:p>
        </w:tc>
        <w:tc>
          <w:tcPr>
            <w:tcW w:w="3070" w:type="dxa"/>
          </w:tcPr>
          <w:p w:rsidR="00EA4DA4" w:rsidRPr="00511259" w:rsidRDefault="00EA4DA4" w:rsidP="004315F7">
            <w:pPr>
              <w:pStyle w:val="len"/>
              <w:keepNext w:val="0"/>
              <w:spacing w:before="0" w:after="0"/>
              <w:rPr>
                <w:rFonts w:ascii="Times New Roman" w:hAnsi="Times New Roman"/>
                <w:szCs w:val="22"/>
              </w:rPr>
            </w:pPr>
            <w:r w:rsidRPr="00511259">
              <w:rPr>
                <w:rFonts w:ascii="Times New Roman" w:hAnsi="Times New Roman"/>
                <w:szCs w:val="22"/>
              </w:rPr>
              <w:t>Žig:</w:t>
            </w:r>
          </w:p>
        </w:tc>
        <w:tc>
          <w:tcPr>
            <w:tcW w:w="3070" w:type="dxa"/>
          </w:tcPr>
          <w:p w:rsidR="00EA4DA4" w:rsidRPr="00511259" w:rsidRDefault="00EA4DA4" w:rsidP="004315F7">
            <w:pPr>
              <w:jc w:val="center"/>
              <w:rPr>
                <w:sz w:val="22"/>
              </w:rPr>
            </w:pPr>
            <w:r w:rsidRPr="00511259">
              <w:rPr>
                <w:sz w:val="22"/>
              </w:rPr>
              <w:t>Podpis odgovorne osebe ponudnika:</w:t>
            </w:r>
          </w:p>
          <w:p w:rsidR="00EA4DA4" w:rsidRPr="00511259" w:rsidRDefault="00EA4DA4" w:rsidP="004315F7">
            <w:pPr>
              <w:jc w:val="center"/>
              <w:rPr>
                <w:sz w:val="22"/>
              </w:rPr>
            </w:pPr>
          </w:p>
        </w:tc>
      </w:tr>
      <w:tr w:rsidR="00EA4DA4" w:rsidRPr="00511259" w:rsidTr="004315F7">
        <w:tc>
          <w:tcPr>
            <w:tcW w:w="3070" w:type="dxa"/>
          </w:tcPr>
          <w:p w:rsidR="00EA4DA4" w:rsidRPr="00511259" w:rsidRDefault="00EA4DA4" w:rsidP="004315F7">
            <w:pPr>
              <w:rPr>
                <w:sz w:val="22"/>
              </w:rPr>
            </w:pPr>
          </w:p>
        </w:tc>
        <w:tc>
          <w:tcPr>
            <w:tcW w:w="3070" w:type="dxa"/>
          </w:tcPr>
          <w:p w:rsidR="00EA4DA4" w:rsidRPr="00511259" w:rsidRDefault="00EA4DA4" w:rsidP="004315F7">
            <w:pPr>
              <w:pStyle w:val="len"/>
              <w:keepNext w:val="0"/>
              <w:spacing w:before="0" w:after="0"/>
              <w:rPr>
                <w:rFonts w:ascii="Times New Roman" w:hAnsi="Times New Roman"/>
                <w:szCs w:val="22"/>
              </w:rPr>
            </w:pPr>
          </w:p>
        </w:tc>
        <w:tc>
          <w:tcPr>
            <w:tcW w:w="3070" w:type="dxa"/>
          </w:tcPr>
          <w:p w:rsidR="00EA4DA4" w:rsidRPr="00511259" w:rsidRDefault="00EA4DA4" w:rsidP="004315F7">
            <w:pPr>
              <w:jc w:val="center"/>
              <w:rPr>
                <w:sz w:val="22"/>
              </w:rPr>
            </w:pPr>
          </w:p>
        </w:tc>
      </w:tr>
      <w:tr w:rsidR="00EA4DA4" w:rsidRPr="00DB4265" w:rsidTr="004315F7">
        <w:tc>
          <w:tcPr>
            <w:tcW w:w="3070" w:type="dxa"/>
          </w:tcPr>
          <w:p w:rsidR="00EA4DA4" w:rsidRPr="00DB4265" w:rsidRDefault="00EA4DA4" w:rsidP="004315F7">
            <w:pPr>
              <w:rPr>
                <w:sz w:val="18"/>
                <w:szCs w:val="18"/>
              </w:rPr>
            </w:pPr>
          </w:p>
        </w:tc>
        <w:tc>
          <w:tcPr>
            <w:tcW w:w="3070" w:type="dxa"/>
          </w:tcPr>
          <w:p w:rsidR="00EA4DA4" w:rsidRPr="00DB4265" w:rsidRDefault="00EA4DA4" w:rsidP="004315F7">
            <w:pPr>
              <w:pStyle w:val="len"/>
              <w:keepNext w:val="0"/>
              <w:spacing w:before="0" w:after="0"/>
              <w:rPr>
                <w:rFonts w:ascii="Times New Roman" w:hAnsi="Times New Roman"/>
                <w:sz w:val="18"/>
                <w:szCs w:val="18"/>
              </w:rPr>
            </w:pPr>
          </w:p>
        </w:tc>
        <w:tc>
          <w:tcPr>
            <w:tcW w:w="3070" w:type="dxa"/>
            <w:tcBorders>
              <w:bottom w:val="single" w:sz="4" w:space="0" w:color="auto"/>
            </w:tcBorders>
          </w:tcPr>
          <w:p w:rsidR="00EA4DA4" w:rsidRPr="00DB4265" w:rsidRDefault="00EA4DA4" w:rsidP="004315F7">
            <w:pPr>
              <w:jc w:val="center"/>
              <w:rPr>
                <w:sz w:val="18"/>
                <w:szCs w:val="18"/>
                <w:u w:val="single"/>
              </w:rPr>
            </w:pPr>
          </w:p>
        </w:tc>
      </w:tr>
    </w:tbl>
    <w:p w:rsidR="00EA4DA4" w:rsidRDefault="00EA4DA4" w:rsidP="00EA4DA4">
      <w:pPr>
        <w:pStyle w:val="Naslov"/>
        <w:jc w:val="left"/>
        <w:rPr>
          <w:b w:val="0"/>
          <w:sz w:val="24"/>
          <w:bdr w:val="single" w:sz="4" w:space="0" w:color="auto" w:shadow="1"/>
          <w:shd w:val="clear" w:color="auto" w:fill="F3F3F3"/>
        </w:rPr>
      </w:pPr>
    </w:p>
    <w:p w:rsidR="00511259" w:rsidRDefault="00511259" w:rsidP="00EA4DA4">
      <w:pPr>
        <w:pStyle w:val="Naslov"/>
        <w:jc w:val="left"/>
        <w:rPr>
          <w:b w:val="0"/>
          <w:sz w:val="24"/>
          <w:bdr w:val="single" w:sz="4" w:space="0" w:color="auto" w:shadow="1"/>
          <w:shd w:val="clear" w:color="auto" w:fill="F3F3F3"/>
        </w:rPr>
      </w:pPr>
    </w:p>
    <w:p w:rsidR="00EF212B" w:rsidRPr="00135609" w:rsidRDefault="00EF212B" w:rsidP="00135609">
      <w:pPr>
        <w:pStyle w:val="Naslov"/>
        <w:jc w:val="right"/>
        <w:rPr>
          <w:b w:val="0"/>
          <w:sz w:val="24"/>
        </w:rPr>
      </w:pPr>
      <w:r>
        <w:rPr>
          <w:b w:val="0"/>
          <w:sz w:val="24"/>
          <w:bdr w:val="single" w:sz="4" w:space="0" w:color="auto" w:shadow="1"/>
          <w:shd w:val="clear" w:color="auto" w:fill="F3F3F3"/>
        </w:rPr>
        <w:t>OBR-7</w:t>
      </w:r>
    </w:p>
    <w:p w:rsidR="00EF212B" w:rsidRPr="00135609" w:rsidRDefault="00EF212B" w:rsidP="00135609">
      <w:pPr>
        <w:pStyle w:val="Telobesedila"/>
        <w:jc w:val="center"/>
        <w:rPr>
          <w:b/>
        </w:rPr>
      </w:pPr>
      <w:r w:rsidRPr="001823F7">
        <w:rPr>
          <w:b/>
        </w:rPr>
        <w:t xml:space="preserve">IZJAVA O </w:t>
      </w:r>
      <w:r w:rsidR="00135609">
        <w:rPr>
          <w:b/>
        </w:rPr>
        <w:t>UDELEŽBI FIZIČNIH IN PRAVNIH OSEB V LASTNIŠTVU PONUDNIKA/PARTNERJA /PODIZVAJALCA</w:t>
      </w:r>
    </w:p>
    <w:p w:rsidR="00EF212B" w:rsidRPr="001823F7" w:rsidRDefault="00EF212B" w:rsidP="00EF212B">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F212B" w:rsidRPr="001823F7" w:rsidTr="004315F7">
        <w:trPr>
          <w:trHeight w:val="454"/>
        </w:trPr>
        <w:tc>
          <w:tcPr>
            <w:tcW w:w="2943" w:type="dxa"/>
            <w:shd w:val="clear" w:color="auto" w:fill="D9D9D9"/>
            <w:vAlign w:val="center"/>
          </w:tcPr>
          <w:p w:rsidR="00EF212B" w:rsidRPr="001823F7" w:rsidRDefault="00EF212B" w:rsidP="004315F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F212B" w:rsidRPr="001823F7" w:rsidRDefault="00DB4265" w:rsidP="00DB4265">
            <w:pPr>
              <w:rPr>
                <w:rFonts w:eastAsia="Times New Roman"/>
                <w:szCs w:val="24"/>
              </w:rPr>
            </w:pPr>
            <w:r>
              <w:rPr>
                <w:b/>
              </w:rPr>
              <w:t xml:space="preserve">Dobava osebne zaščitne opreme </w:t>
            </w:r>
            <w:r w:rsidR="00EF212B" w:rsidRPr="00DC3BF3">
              <w:rPr>
                <w:rFonts w:eastAsia="Times New Roman"/>
                <w:szCs w:val="24"/>
              </w:rPr>
              <w:t xml:space="preserve">  </w:t>
            </w:r>
            <w:r w:rsidR="00EF212B" w:rsidRPr="00EB5FC2">
              <w:rPr>
                <w:rFonts w:eastAsia="Times New Roman"/>
                <w:szCs w:val="24"/>
              </w:rPr>
              <w:t xml:space="preserve"> </w:t>
            </w:r>
          </w:p>
        </w:tc>
      </w:tr>
    </w:tbl>
    <w:p w:rsidR="00EF212B" w:rsidRDefault="00EF212B" w:rsidP="00EF212B">
      <w:pPr>
        <w:tabs>
          <w:tab w:val="center" w:pos="1980"/>
          <w:tab w:val="center" w:pos="7020"/>
        </w:tabs>
      </w:pPr>
    </w:p>
    <w:p w:rsidR="00865793" w:rsidRDefault="00EF212B" w:rsidP="00865793">
      <w:pPr>
        <w:tabs>
          <w:tab w:val="center" w:pos="1980"/>
          <w:tab w:val="center" w:pos="7020"/>
        </w:tabs>
        <w:jc w:val="both"/>
        <w:rPr>
          <w:sz w:val="18"/>
          <w:szCs w:val="18"/>
        </w:rPr>
      </w:pPr>
      <w:r w:rsidRPr="00EF212B">
        <w:rPr>
          <w:sz w:val="18"/>
          <w:szCs w:val="18"/>
        </w:rPr>
        <w:t xml:space="preserve">Zaradi namena iz šestega odstavka 14. </w:t>
      </w:r>
      <w:r w:rsidR="00135609">
        <w:rPr>
          <w:sz w:val="18"/>
          <w:szCs w:val="18"/>
        </w:rPr>
        <w:t>č</w:t>
      </w:r>
      <w:r w:rsidRPr="00EF212B">
        <w:rPr>
          <w:sz w:val="18"/>
          <w:szCs w:val="18"/>
        </w:rPr>
        <w:t>lena Zakona o integriteti in preprečevanju koru</w:t>
      </w:r>
      <w:r>
        <w:rPr>
          <w:sz w:val="18"/>
          <w:szCs w:val="18"/>
        </w:rPr>
        <w:t xml:space="preserve">pcije (Ur. l. RS, št. 45/2010 s </w:t>
      </w:r>
      <w:r w:rsidRPr="00EF212B">
        <w:rPr>
          <w:sz w:val="18"/>
          <w:szCs w:val="18"/>
        </w:rPr>
        <w:t>spremembami in dopolnitvami), t.j. zaradi zagotovitve transparentnosti in posla in preprečitve korupcijskih tveganj pri sklepanju pravnih poslov kot zakoniti zastopnik ponudnika/partnerja/podizvajalca v postopku javn</w:t>
      </w:r>
      <w:bookmarkStart w:id="19" w:name="_Toc383759939"/>
      <w:r w:rsidR="00865793">
        <w:rPr>
          <w:sz w:val="18"/>
          <w:szCs w:val="18"/>
        </w:rPr>
        <w:t>ega naročanja podajam naslednjo</w:t>
      </w:r>
    </w:p>
    <w:p w:rsidR="00865793" w:rsidRPr="00865793" w:rsidRDefault="00EF212B" w:rsidP="00865793">
      <w:pPr>
        <w:tabs>
          <w:tab w:val="center" w:pos="1980"/>
          <w:tab w:val="center" w:pos="7020"/>
        </w:tabs>
        <w:jc w:val="center"/>
        <w:rPr>
          <w:sz w:val="18"/>
          <w:szCs w:val="18"/>
        </w:rPr>
      </w:pPr>
      <w:r w:rsidRPr="00EF212B">
        <w:rPr>
          <w:b/>
          <w:caps/>
          <w:sz w:val="18"/>
          <w:szCs w:val="18"/>
        </w:rPr>
        <w:t>IZJAVO O UDELEŽBI FIZIČNIH IN PRAVNIH OSEB V LASTNIŠTVU PONUDNIKA</w:t>
      </w:r>
      <w:bookmarkEnd w:id="19"/>
    </w:p>
    <w:p w:rsidR="00865793" w:rsidRPr="00AC7097" w:rsidRDefault="00865793" w:rsidP="00AC7097">
      <w:pPr>
        <w:tabs>
          <w:tab w:val="center" w:pos="1980"/>
          <w:tab w:val="center" w:pos="7020"/>
        </w:tabs>
        <w:rPr>
          <w:i/>
          <w:sz w:val="18"/>
          <w:szCs w:val="18"/>
        </w:rPr>
      </w:pPr>
      <w:r w:rsidRPr="00135609">
        <w:rPr>
          <w:i/>
          <w:sz w:val="18"/>
          <w:szCs w:val="18"/>
        </w:rPr>
        <w:t xml:space="preserve">Izjavo poda </w:t>
      </w:r>
      <w:r w:rsidR="00A100A1">
        <w:rPr>
          <w:i/>
          <w:sz w:val="18"/>
          <w:szCs w:val="18"/>
        </w:rPr>
        <w:t xml:space="preserve"> zakoniti</w:t>
      </w:r>
      <w:r w:rsidRPr="00135609">
        <w:rPr>
          <w:i/>
          <w:sz w:val="18"/>
          <w:szCs w:val="18"/>
        </w:rPr>
        <w:t xml:space="preserve"> </w:t>
      </w:r>
      <w:r w:rsidR="00A100A1">
        <w:rPr>
          <w:i/>
          <w:sz w:val="18"/>
          <w:szCs w:val="18"/>
        </w:rPr>
        <w:t>zastopnik oz. odgovorna oseba</w:t>
      </w:r>
      <w:r w:rsidRPr="00135609">
        <w:rPr>
          <w:i/>
          <w:sz w:val="18"/>
          <w:szCs w:val="18"/>
        </w:rPr>
        <w:t xml:space="preserve"> p</w:t>
      </w:r>
      <w:r w:rsidR="00AC7097">
        <w:rPr>
          <w:i/>
          <w:sz w:val="18"/>
          <w:szCs w:val="18"/>
        </w:rPr>
        <w:t>onudnika/partnerja/podizvajalca.</w:t>
      </w:r>
    </w:p>
    <w:p w:rsidR="00EF212B" w:rsidRPr="00EF212B" w:rsidRDefault="00EF212B" w:rsidP="00EF212B">
      <w:pPr>
        <w:tabs>
          <w:tab w:val="center" w:pos="1980"/>
          <w:tab w:val="center" w:pos="7020"/>
        </w:tabs>
        <w:rPr>
          <w:b/>
          <w:i/>
          <w:sz w:val="18"/>
          <w:szCs w:val="18"/>
        </w:rPr>
      </w:pPr>
      <w:r w:rsidRPr="00EF212B">
        <w:rPr>
          <w:b/>
          <w:i/>
          <w:sz w:val="18"/>
          <w:szCs w:val="18"/>
        </w:rPr>
        <w:t>Podatki o ponudniku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Firma oz. ime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 ponudnika: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Ponudnik je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tc>
      </w:tr>
    </w:tbl>
    <w:p w:rsidR="00EF212B" w:rsidRPr="00EF212B" w:rsidRDefault="00EF212B" w:rsidP="00EF212B">
      <w:pPr>
        <w:tabs>
          <w:tab w:val="center" w:pos="1980"/>
          <w:tab w:val="center" w:pos="7020"/>
        </w:tabs>
        <w:rPr>
          <w:sz w:val="18"/>
          <w:szCs w:val="18"/>
        </w:rPr>
      </w:pPr>
    </w:p>
    <w:p w:rsidR="00EF212B" w:rsidRPr="00EF212B" w:rsidRDefault="00EF212B" w:rsidP="00EF212B">
      <w:pPr>
        <w:tabs>
          <w:tab w:val="center" w:pos="1980"/>
          <w:tab w:val="center" w:pos="7020"/>
        </w:tabs>
        <w:rPr>
          <w:b/>
          <w:i/>
          <w:sz w:val="18"/>
          <w:szCs w:val="18"/>
        </w:rPr>
      </w:pPr>
      <w:r w:rsidRPr="00EF212B">
        <w:rPr>
          <w:b/>
          <w:i/>
          <w:sz w:val="18"/>
          <w:szCs w:val="18"/>
        </w:rPr>
        <w:t>Lastniška struktura ponudnika:</w:t>
      </w:r>
    </w:p>
    <w:p w:rsidR="00EF212B" w:rsidRPr="004205FC" w:rsidRDefault="00EF212B" w:rsidP="004205FC">
      <w:pPr>
        <w:pStyle w:val="Odstavekseznama"/>
        <w:numPr>
          <w:ilvl w:val="0"/>
          <w:numId w:val="48"/>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FIZIČNIH OSEB V LASTNIŠTVU PONUDNIKA (VKLJUČNO S TIHIMI DRUŽBENIKI)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 (1):</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(ustrezno označi)</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left" w:pos="1985"/>
        </w:tabs>
        <w:spacing w:before="120"/>
        <w:rPr>
          <w:rFonts w:cs="Arial"/>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 (2):</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(DA – NE)</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sz w:val="18"/>
          <w:szCs w:val="18"/>
        </w:rPr>
      </w:pPr>
    </w:p>
    <w:p w:rsidR="00EF212B" w:rsidRPr="00EF212B" w:rsidRDefault="000F46B1" w:rsidP="00EF212B">
      <w:pPr>
        <w:tabs>
          <w:tab w:val="center" w:pos="1980"/>
          <w:tab w:val="center" w:pos="7020"/>
        </w:tabs>
        <w:rPr>
          <w:sz w:val="18"/>
          <w:szCs w:val="18"/>
        </w:rPr>
      </w:pPr>
      <w:r>
        <w:rPr>
          <w:sz w:val="18"/>
          <w:szCs w:val="18"/>
        </w:rPr>
        <w:t>(ustrezno nadaljujte seznam)</w:t>
      </w:r>
    </w:p>
    <w:p w:rsidR="00EF212B" w:rsidRPr="00EF212B" w:rsidRDefault="00EF212B" w:rsidP="00EF212B">
      <w:pPr>
        <w:pStyle w:val="Odstavekseznama"/>
        <w:numPr>
          <w:ilvl w:val="0"/>
          <w:numId w:val="48"/>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UDELEŽBI PRAVNIH OSEB V LASTNIŠTVU PONUDNIKA (VKLJUČNO S TIHIMI DRUŽBENIKI)</w:t>
      </w:r>
    </w:p>
    <w:p w:rsidR="00EF212B" w:rsidRPr="00EF212B" w:rsidRDefault="00EF212B" w:rsidP="00EF212B">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Pravna oseba je hkrati nosilec tihe družbe (ustrezno označi):</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DA  -  NE</w:t>
            </w:r>
          </w:p>
        </w:tc>
      </w:tr>
    </w:tbl>
    <w:p w:rsidR="00EF212B" w:rsidRPr="00EF212B" w:rsidRDefault="00EF212B" w:rsidP="00EF212B">
      <w:pPr>
        <w:tabs>
          <w:tab w:val="center" w:pos="1980"/>
          <w:tab w:val="center" w:pos="7020"/>
        </w:tabs>
        <w:rPr>
          <w:rFonts w:cs="Arial"/>
          <w:b/>
          <w:bCs/>
          <w:sz w:val="18"/>
          <w:szCs w:val="18"/>
        </w:rPr>
      </w:pPr>
    </w:p>
    <w:p w:rsidR="00EF212B" w:rsidRPr="00EF212B" w:rsidRDefault="00EF212B" w:rsidP="00EF212B">
      <w:pPr>
        <w:tabs>
          <w:tab w:val="center" w:pos="1980"/>
          <w:tab w:val="center" w:pos="7020"/>
        </w:tabs>
        <w:rPr>
          <w:sz w:val="18"/>
          <w:szCs w:val="18"/>
        </w:rPr>
      </w:pPr>
      <w:r w:rsidRPr="00EF212B">
        <w:rPr>
          <w:rFonts w:cs="Arial"/>
          <w:b/>
          <w:bCs/>
          <w:sz w:val="18"/>
          <w:szCs w:val="18"/>
        </w:rPr>
        <w:t>pri čemer je pravna oseba v lasti naslednjih fizičnih oseb:</w:t>
      </w:r>
    </w:p>
    <w:p w:rsidR="00EF212B" w:rsidRPr="00EF212B" w:rsidRDefault="00EF212B" w:rsidP="00EF212B">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6140"/>
      </w:tblGrid>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Ime in priimek fizične osebe: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Naslov prebivališča: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Delež lastništva:</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Tihi družbenik (DA – NE)</w:t>
            </w:r>
          </w:p>
          <w:p w:rsidR="00EF212B" w:rsidRPr="00EF212B" w:rsidRDefault="00EF212B" w:rsidP="004315F7">
            <w:pPr>
              <w:tabs>
                <w:tab w:val="left" w:pos="1985"/>
              </w:tabs>
              <w:spacing w:before="120"/>
              <w:rPr>
                <w:rFonts w:cs="Arial"/>
                <w:bCs/>
                <w:sz w:val="18"/>
                <w:szCs w:val="18"/>
              </w:rPr>
            </w:pPr>
            <w:r w:rsidRPr="00EF212B">
              <w:rPr>
                <w:rFonts w:cs="Arial"/>
                <w:bCs/>
                <w:sz w:val="18"/>
                <w:szCs w:val="18"/>
              </w:rPr>
              <w:t>Če DA, navedite nosilca tihe družbe!</w:t>
            </w:r>
          </w:p>
        </w:tc>
        <w:tc>
          <w:tcPr>
            <w:tcW w:w="6166" w:type="dxa"/>
            <w:tcBorders>
              <w:top w:val="single" w:sz="4" w:space="0" w:color="auto"/>
              <w:left w:val="single" w:sz="4" w:space="0" w:color="auto"/>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sz w:val="18"/>
          <w:szCs w:val="18"/>
        </w:rPr>
      </w:pPr>
    </w:p>
    <w:p w:rsidR="00EF212B" w:rsidRPr="00EF212B" w:rsidRDefault="00EF212B" w:rsidP="00EF212B">
      <w:pPr>
        <w:tabs>
          <w:tab w:val="center" w:pos="1980"/>
          <w:tab w:val="center" w:pos="7020"/>
        </w:tabs>
        <w:rPr>
          <w:sz w:val="18"/>
          <w:szCs w:val="18"/>
        </w:rPr>
      </w:pPr>
      <w:r w:rsidRPr="00EF212B">
        <w:rPr>
          <w:sz w:val="18"/>
          <w:szCs w:val="18"/>
        </w:rPr>
        <w:t>(ustrezno nadaljujte seznam)</w:t>
      </w:r>
    </w:p>
    <w:p w:rsidR="00EF212B" w:rsidRPr="00EF212B" w:rsidRDefault="00EF212B" w:rsidP="00EF212B">
      <w:pPr>
        <w:tabs>
          <w:tab w:val="center" w:pos="1980"/>
          <w:tab w:val="center" w:pos="7020"/>
        </w:tabs>
        <w:rPr>
          <w:sz w:val="18"/>
          <w:szCs w:val="18"/>
        </w:rPr>
      </w:pPr>
    </w:p>
    <w:p w:rsidR="00EF212B" w:rsidRPr="00EF212B" w:rsidRDefault="00EF212B" w:rsidP="00EF212B">
      <w:pPr>
        <w:pStyle w:val="Odstavekseznama"/>
        <w:numPr>
          <w:ilvl w:val="0"/>
          <w:numId w:val="48"/>
        </w:numPr>
        <w:spacing w:before="120"/>
        <w:contextualSpacing w:val="0"/>
        <w:jc w:val="both"/>
        <w:rPr>
          <w:b/>
          <w:sz w:val="18"/>
          <w:szCs w:val="18"/>
          <w14:shadow w14:blurRad="50800" w14:dist="38100" w14:dir="2700000" w14:sx="100000" w14:sy="100000" w14:kx="0" w14:ky="0" w14:algn="tl">
            <w14:srgbClr w14:val="000000">
              <w14:alpha w14:val="60000"/>
            </w14:srgbClr>
          </w14:shadow>
        </w:rPr>
      </w:pPr>
      <w:r w:rsidRPr="00EF212B">
        <w:rPr>
          <w:b/>
          <w:sz w:val="18"/>
          <w:szCs w:val="18"/>
          <w14:shadow w14:blurRad="50800" w14:dist="38100" w14:dir="2700000" w14:sx="100000" w14:sy="100000" w14:kx="0" w14:ky="0" w14:algn="tl">
            <w14:srgbClr w14:val="000000">
              <w14:alpha w14:val="60000"/>
            </w14:srgbClr>
          </w14:shadow>
        </w:rPr>
        <w:t>PODATKI O POVEZANIH DRUŽBAH</w:t>
      </w:r>
    </w:p>
    <w:p w:rsidR="00EF212B" w:rsidRPr="00EF212B" w:rsidRDefault="00EF212B" w:rsidP="00EF212B">
      <w:pPr>
        <w:tabs>
          <w:tab w:val="center" w:pos="1980"/>
          <w:tab w:val="center" w:pos="7020"/>
        </w:tabs>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nil"/>
              <w:bottom w:val="nil"/>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 xml:space="preserve"> </w:t>
            </w:r>
          </w:p>
        </w:tc>
        <w:tc>
          <w:tcPr>
            <w:tcW w:w="6166" w:type="dxa"/>
            <w:tcBorders>
              <w:top w:val="single" w:sz="4" w:space="0" w:color="auto"/>
              <w:left w:val="nil"/>
              <w:bottom w:val="nil"/>
              <w:right w:val="nil"/>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b/>
          <w:sz w:val="18"/>
          <w:szCs w:val="18"/>
        </w:rPr>
      </w:pPr>
      <w:r w:rsidRPr="00EF212B">
        <w:rPr>
          <w:b/>
          <w:sz w:val="18"/>
          <w:szCs w:val="18"/>
        </w:rPr>
        <w:t xml:space="preserve">je v medsebojnem razmerju, v skladu s 527. </w:t>
      </w:r>
      <w:r w:rsidR="00135609">
        <w:rPr>
          <w:b/>
          <w:sz w:val="18"/>
          <w:szCs w:val="18"/>
        </w:rPr>
        <w:t>č</w:t>
      </w:r>
      <w:r w:rsidRPr="00EF212B">
        <w:rPr>
          <w:b/>
          <w:sz w:val="18"/>
          <w:szCs w:val="18"/>
        </w:rPr>
        <w:t>lenom ZGD s pravno osebo:</w:t>
      </w:r>
    </w:p>
    <w:p w:rsidR="00EF212B" w:rsidRPr="00EF212B" w:rsidRDefault="00EF212B" w:rsidP="00EF212B">
      <w:pPr>
        <w:tabs>
          <w:tab w:val="center" w:pos="1980"/>
          <w:tab w:val="center" w:pos="7020"/>
        </w:tabs>
        <w:rPr>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6141"/>
      </w:tblGrid>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hideMark/>
          </w:tcPr>
          <w:p w:rsidR="00EF212B" w:rsidRPr="00EF212B" w:rsidRDefault="00EF212B" w:rsidP="004315F7">
            <w:pPr>
              <w:tabs>
                <w:tab w:val="left" w:pos="1985"/>
              </w:tabs>
              <w:spacing w:before="120"/>
              <w:rPr>
                <w:rFonts w:cs="Arial"/>
                <w:bCs/>
                <w:sz w:val="18"/>
                <w:szCs w:val="18"/>
              </w:rPr>
            </w:pPr>
            <w:r w:rsidRPr="00EF212B">
              <w:rPr>
                <w:rFonts w:cs="Arial"/>
                <w:sz w:val="18"/>
                <w:szCs w:val="18"/>
              </w:rPr>
              <w:t>Naziv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sz w:val="18"/>
                <w:szCs w:val="18"/>
              </w:rPr>
              <w:t>Sedež pravne osebe:</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Cs/>
                <w:sz w:val="18"/>
                <w:szCs w:val="18"/>
              </w:rPr>
            </w:pPr>
            <w:r w:rsidRPr="00EF212B">
              <w:rPr>
                <w:rFonts w:cs="Arial"/>
                <w:bCs/>
                <w:sz w:val="18"/>
                <w:szCs w:val="18"/>
              </w:rPr>
              <w:t>Matična št.:</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r w:rsidR="00EF212B" w:rsidRPr="00EF212B" w:rsidTr="004315F7">
        <w:tc>
          <w:tcPr>
            <w:tcW w:w="3048" w:type="dxa"/>
            <w:tcBorders>
              <w:top w:val="single" w:sz="4" w:space="0" w:color="auto"/>
              <w:left w:val="single" w:sz="4" w:space="0" w:color="auto"/>
              <w:bottom w:val="single" w:sz="4" w:space="0" w:color="auto"/>
              <w:right w:val="nil"/>
            </w:tcBorders>
            <w:shd w:val="clear" w:color="auto" w:fill="auto"/>
          </w:tcPr>
          <w:p w:rsidR="00EF212B" w:rsidRPr="00EF212B" w:rsidRDefault="00EF212B" w:rsidP="004315F7">
            <w:pPr>
              <w:tabs>
                <w:tab w:val="left" w:pos="1985"/>
              </w:tabs>
              <w:spacing w:before="120"/>
              <w:rPr>
                <w:rFonts w:cs="Arial"/>
                <w:b/>
                <w:bCs/>
                <w:sz w:val="18"/>
                <w:szCs w:val="18"/>
              </w:rPr>
            </w:pPr>
            <w:r w:rsidRPr="00EF212B">
              <w:rPr>
                <w:rFonts w:cs="Arial"/>
                <w:b/>
                <w:bCs/>
                <w:sz w:val="18"/>
                <w:szCs w:val="18"/>
              </w:rPr>
              <w:t>povezana na način:</w:t>
            </w:r>
          </w:p>
        </w:tc>
        <w:tc>
          <w:tcPr>
            <w:tcW w:w="6166" w:type="dxa"/>
            <w:tcBorders>
              <w:top w:val="single" w:sz="4" w:space="0" w:color="auto"/>
              <w:left w:val="nil"/>
              <w:bottom w:val="single" w:sz="4" w:space="0" w:color="auto"/>
              <w:right w:val="single" w:sz="4" w:space="0" w:color="auto"/>
            </w:tcBorders>
            <w:shd w:val="clear" w:color="auto" w:fill="auto"/>
          </w:tcPr>
          <w:p w:rsidR="00EF212B" w:rsidRPr="00EF212B" w:rsidRDefault="00EF212B" w:rsidP="004315F7">
            <w:pPr>
              <w:tabs>
                <w:tab w:val="left" w:pos="1985"/>
              </w:tabs>
              <w:spacing w:before="120"/>
              <w:rPr>
                <w:rFonts w:cs="Arial"/>
                <w:bCs/>
                <w:sz w:val="18"/>
                <w:szCs w:val="18"/>
              </w:rPr>
            </w:pPr>
          </w:p>
        </w:tc>
      </w:tr>
    </w:tbl>
    <w:p w:rsidR="00EF212B" w:rsidRPr="00EF212B" w:rsidRDefault="00EF212B" w:rsidP="00EF212B">
      <w:pPr>
        <w:tabs>
          <w:tab w:val="center" w:pos="1980"/>
          <w:tab w:val="center" w:pos="7020"/>
        </w:tabs>
        <w:rPr>
          <w:rFonts w:cs="Arial"/>
          <w:sz w:val="18"/>
          <w:szCs w:val="18"/>
        </w:rPr>
      </w:pPr>
    </w:p>
    <w:p w:rsidR="00EF212B" w:rsidRPr="00EF212B" w:rsidRDefault="00EF212B" w:rsidP="00EF212B">
      <w:pPr>
        <w:tabs>
          <w:tab w:val="center" w:pos="1980"/>
          <w:tab w:val="center" w:pos="7020"/>
        </w:tabs>
        <w:rPr>
          <w:sz w:val="18"/>
          <w:szCs w:val="18"/>
        </w:rPr>
      </w:pPr>
      <w:r w:rsidRPr="00EF212B">
        <w:rPr>
          <w:sz w:val="18"/>
          <w:szCs w:val="18"/>
        </w:rPr>
        <w:t>(ustrezno nadaljujte seznam)</w:t>
      </w:r>
    </w:p>
    <w:p w:rsidR="00EF212B" w:rsidRPr="00EF212B" w:rsidRDefault="00EF212B" w:rsidP="00EF212B">
      <w:pPr>
        <w:tabs>
          <w:tab w:val="center" w:pos="7020"/>
        </w:tabs>
        <w:rPr>
          <w:rFonts w:cs="Arial"/>
          <w:sz w:val="18"/>
          <w:szCs w:val="18"/>
        </w:rPr>
      </w:pPr>
    </w:p>
    <w:p w:rsidR="00EF212B" w:rsidRPr="00EF212B" w:rsidRDefault="00EF212B" w:rsidP="00EF212B">
      <w:pPr>
        <w:tabs>
          <w:tab w:val="center" w:pos="7020"/>
        </w:tabs>
        <w:rPr>
          <w:rFonts w:cs="Arial"/>
          <w:sz w:val="18"/>
          <w:szCs w:val="18"/>
        </w:rPr>
      </w:pPr>
      <w:r w:rsidRPr="00EF212B">
        <w:rPr>
          <w:rFonts w:cs="Arial"/>
          <w:sz w:val="18"/>
          <w:szCs w:val="18"/>
        </w:rPr>
        <w:t>Izjavljam, da sem kot fizične osebe – udeležence v lastništvu ponudnika navedel:</w:t>
      </w:r>
    </w:p>
    <w:p w:rsidR="00EF212B" w:rsidRPr="00EF212B" w:rsidRDefault="00EF212B" w:rsidP="00EF212B">
      <w:pPr>
        <w:pStyle w:val="Odstavekseznama"/>
        <w:numPr>
          <w:ilvl w:val="0"/>
          <w:numId w:val="49"/>
        </w:numPr>
        <w:contextualSpacing w:val="0"/>
        <w:jc w:val="both"/>
        <w:rPr>
          <w:sz w:val="18"/>
          <w:szCs w:val="18"/>
        </w:rPr>
      </w:pPr>
      <w:r w:rsidRPr="00EF212B">
        <w:rPr>
          <w:sz w:val="18"/>
          <w:szCs w:val="18"/>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rsidR="00EF212B" w:rsidRPr="00EF212B" w:rsidRDefault="00EF212B" w:rsidP="00EF212B">
      <w:pPr>
        <w:pStyle w:val="Odstavekseznama"/>
        <w:numPr>
          <w:ilvl w:val="0"/>
          <w:numId w:val="49"/>
        </w:numPr>
        <w:contextualSpacing w:val="0"/>
        <w:jc w:val="both"/>
        <w:rPr>
          <w:sz w:val="18"/>
          <w:szCs w:val="18"/>
        </w:rPr>
      </w:pPr>
      <w:r w:rsidRPr="00EF212B">
        <w:rPr>
          <w:sz w:val="18"/>
          <w:szCs w:val="18"/>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EF212B" w:rsidRPr="00EF212B" w:rsidRDefault="00EF212B" w:rsidP="00EF212B">
      <w:pPr>
        <w:tabs>
          <w:tab w:val="center" w:pos="7020"/>
        </w:tabs>
        <w:rPr>
          <w:sz w:val="18"/>
          <w:szCs w:val="18"/>
        </w:rPr>
      </w:pPr>
    </w:p>
    <w:p w:rsidR="00EF212B" w:rsidRPr="00EF212B" w:rsidRDefault="00EF212B" w:rsidP="00135609">
      <w:pPr>
        <w:tabs>
          <w:tab w:val="center" w:pos="7020"/>
        </w:tabs>
        <w:jc w:val="both"/>
        <w:rPr>
          <w:sz w:val="18"/>
          <w:szCs w:val="18"/>
        </w:rPr>
      </w:pPr>
      <w:r w:rsidRPr="00EF212B">
        <w:rPr>
          <w:sz w:val="18"/>
          <w:szCs w:val="18"/>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EF212B" w:rsidRPr="00EF212B" w:rsidRDefault="00EF212B" w:rsidP="00135609">
      <w:pPr>
        <w:tabs>
          <w:tab w:val="center" w:pos="7020"/>
        </w:tabs>
        <w:jc w:val="both"/>
        <w:rPr>
          <w:sz w:val="18"/>
          <w:szCs w:val="18"/>
        </w:rPr>
      </w:pPr>
    </w:p>
    <w:p w:rsidR="00EF212B" w:rsidRPr="00EF212B" w:rsidRDefault="00EF212B" w:rsidP="00135609">
      <w:pPr>
        <w:tabs>
          <w:tab w:val="center" w:pos="7020"/>
        </w:tabs>
        <w:jc w:val="both"/>
        <w:rPr>
          <w:sz w:val="18"/>
          <w:szCs w:val="18"/>
        </w:rPr>
      </w:pPr>
      <w:r w:rsidRPr="00EF212B">
        <w:rPr>
          <w:sz w:val="18"/>
          <w:szCs w:val="18"/>
        </w:rPr>
        <w:t>S podpisom te izjave jamčim za točnost in resničnost podatkov ter se zavedam, da je pogodba v primeru lažne izjave ali neresničnih podatkov o dejstvih v izjavi nična. Zavezujem se, da bom naročnika obvestil o vsaki spremembi posredovanih podatkov.</w:t>
      </w:r>
    </w:p>
    <w:p w:rsidR="00EF212B" w:rsidRPr="00EF212B" w:rsidRDefault="00EF212B" w:rsidP="00EF212B">
      <w:pPr>
        <w:tabs>
          <w:tab w:val="center" w:pos="7020"/>
        </w:tabs>
        <w:rPr>
          <w:sz w:val="18"/>
          <w:szCs w:val="18"/>
        </w:rPr>
      </w:pPr>
    </w:p>
    <w:p w:rsidR="00EF212B" w:rsidRPr="00EF212B" w:rsidRDefault="00EF212B" w:rsidP="00EF212B">
      <w:pPr>
        <w:tabs>
          <w:tab w:val="center" w:pos="7020"/>
        </w:tabs>
        <w:rPr>
          <w:sz w:val="18"/>
          <w:szCs w:val="18"/>
        </w:rPr>
      </w:pPr>
    </w:p>
    <w:p w:rsidR="00EF212B" w:rsidRPr="00EF212B" w:rsidRDefault="00EF212B" w:rsidP="00EF212B">
      <w:pPr>
        <w:tabs>
          <w:tab w:val="left" w:pos="4962"/>
        </w:tabs>
        <w:rPr>
          <w:sz w:val="18"/>
          <w:szCs w:val="18"/>
        </w:rPr>
      </w:pPr>
      <w:r w:rsidRPr="00EF212B">
        <w:rPr>
          <w:sz w:val="18"/>
          <w:szCs w:val="18"/>
        </w:rPr>
        <w:t>Kraj in datum:</w:t>
      </w:r>
      <w:r w:rsidRPr="00EF212B">
        <w:rPr>
          <w:sz w:val="18"/>
          <w:szCs w:val="18"/>
        </w:rPr>
        <w:tab/>
        <w:t xml:space="preserve">Ime in priimek </w:t>
      </w:r>
      <w:r w:rsidR="004205FC">
        <w:rPr>
          <w:sz w:val="18"/>
          <w:szCs w:val="18"/>
        </w:rPr>
        <w:t>odgovorne osebe ponud</w:t>
      </w:r>
      <w:r w:rsidR="00A100A1">
        <w:rPr>
          <w:sz w:val="18"/>
          <w:szCs w:val="18"/>
        </w:rPr>
        <w:t>nika</w:t>
      </w:r>
      <w:r w:rsidRPr="00EF212B">
        <w:rPr>
          <w:sz w:val="18"/>
          <w:szCs w:val="18"/>
        </w:rPr>
        <w:t>:</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r w:rsidRPr="00EF212B">
        <w:rPr>
          <w:sz w:val="18"/>
          <w:szCs w:val="18"/>
        </w:rPr>
        <w:t>____________________________</w:t>
      </w:r>
      <w:r w:rsidRPr="00EF212B">
        <w:rPr>
          <w:sz w:val="18"/>
          <w:szCs w:val="18"/>
        </w:rPr>
        <w:tab/>
        <w:t>_________________________________</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r w:rsidRPr="00EF212B">
        <w:rPr>
          <w:sz w:val="18"/>
          <w:szCs w:val="18"/>
        </w:rPr>
        <w:tab/>
        <w:t>Podpis in žig:</w:t>
      </w:r>
    </w:p>
    <w:p w:rsidR="00EF212B" w:rsidRPr="00EF212B" w:rsidRDefault="00EF212B" w:rsidP="00EF212B">
      <w:pPr>
        <w:tabs>
          <w:tab w:val="left" w:pos="4962"/>
        </w:tabs>
        <w:rPr>
          <w:sz w:val="18"/>
          <w:szCs w:val="18"/>
        </w:rPr>
      </w:pPr>
    </w:p>
    <w:p w:rsidR="00EF212B" w:rsidRPr="00EF212B" w:rsidRDefault="00EF212B" w:rsidP="00EF212B">
      <w:pPr>
        <w:tabs>
          <w:tab w:val="left" w:pos="4962"/>
        </w:tabs>
        <w:rPr>
          <w:sz w:val="18"/>
          <w:szCs w:val="18"/>
        </w:rPr>
      </w:pPr>
    </w:p>
    <w:p w:rsidR="00EF212B" w:rsidRDefault="00EF212B" w:rsidP="00EF212B">
      <w:pPr>
        <w:rPr>
          <w:sz w:val="18"/>
          <w:szCs w:val="18"/>
        </w:rPr>
      </w:pP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r>
      <w:r w:rsidRPr="00EF212B">
        <w:rPr>
          <w:sz w:val="18"/>
          <w:szCs w:val="18"/>
        </w:rPr>
        <w:tab/>
        <w:t>__________________________________</w:t>
      </w:r>
    </w:p>
    <w:p w:rsidR="00AC7097" w:rsidRDefault="00AC7097" w:rsidP="00EF212B"/>
    <w:p w:rsidR="00233822" w:rsidRDefault="00233822" w:rsidP="00543453">
      <w:pPr>
        <w:pStyle w:val="Naslov"/>
        <w:jc w:val="left"/>
        <w:rPr>
          <w:b w:val="0"/>
          <w:sz w:val="24"/>
          <w:bdr w:val="single" w:sz="4" w:space="0" w:color="auto" w:shadow="1"/>
          <w:shd w:val="clear" w:color="auto" w:fill="F3F3F3"/>
        </w:rPr>
      </w:pPr>
    </w:p>
    <w:p w:rsidR="00281A81" w:rsidRDefault="00281A81" w:rsidP="00543453">
      <w:pPr>
        <w:pStyle w:val="Naslov"/>
        <w:jc w:val="left"/>
        <w:rPr>
          <w:b w:val="0"/>
          <w:sz w:val="24"/>
          <w:bdr w:val="single" w:sz="4" w:space="0" w:color="auto" w:shadow="1"/>
          <w:shd w:val="clear" w:color="auto" w:fill="F3F3F3"/>
        </w:rPr>
      </w:pPr>
    </w:p>
    <w:p w:rsidR="00FF04FA" w:rsidRDefault="00FF04FA" w:rsidP="00543453">
      <w:pPr>
        <w:pStyle w:val="Naslov"/>
        <w:jc w:val="lef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OBR-9</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 xml:space="preserve">IZJAVA O </w:t>
      </w:r>
      <w:r w:rsidR="00746F09">
        <w:rPr>
          <w:b/>
        </w:rPr>
        <w:t>DOBAVI</w:t>
      </w:r>
    </w:p>
    <w:p w:rsidR="00E17CC2" w:rsidRPr="001823F7" w:rsidRDefault="00E17CC2" w:rsidP="00E17CC2">
      <w:pPr>
        <w:pStyle w:val="Telobesedila"/>
      </w:pPr>
    </w:p>
    <w:p w:rsidR="00E17CC2" w:rsidRPr="001823F7" w:rsidRDefault="00E17CC2" w:rsidP="00E17CC2">
      <w:pPr>
        <w:pStyle w:val="Telobesedila"/>
      </w:pP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281A81" w:rsidP="00281A81">
            <w:pPr>
              <w:rPr>
                <w:rFonts w:eastAsia="Times New Roman"/>
                <w:szCs w:val="24"/>
              </w:rPr>
            </w:pPr>
            <w:r>
              <w:rPr>
                <w:b/>
              </w:rPr>
              <w:t xml:space="preserve">Dobava osebne zaščitne opreme </w:t>
            </w:r>
            <w:r w:rsidRPr="00DC3BF3">
              <w:rPr>
                <w:rFonts w:eastAsia="Times New Roman"/>
                <w:szCs w:val="24"/>
              </w:rPr>
              <w:t xml:space="preserve">  </w:t>
            </w:r>
            <w:r w:rsidRPr="00EB5FC2">
              <w:rPr>
                <w:rFonts w:eastAsia="Times New Roman"/>
                <w:szCs w:val="24"/>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pStyle w:val="Telobesedila"/>
      </w:pPr>
    </w:p>
    <w:p w:rsidR="00E17CC2" w:rsidRPr="001823F7" w:rsidRDefault="00E17CC2" w:rsidP="00E17CC2">
      <w:pPr>
        <w:pStyle w:val="Telobesedila"/>
      </w:pPr>
    </w:p>
    <w:p w:rsidR="00E17CC2" w:rsidRPr="001823F7" w:rsidRDefault="008A098D" w:rsidP="00E17CC2">
      <w:pPr>
        <w:jc w:val="both"/>
        <w:rPr>
          <w:szCs w:val="24"/>
        </w:rPr>
      </w:pPr>
      <w:r>
        <w:rPr>
          <w:szCs w:val="24"/>
        </w:rPr>
        <w:t>Izjavljamo</w:t>
      </w:r>
      <w:r w:rsidRPr="008A098D">
        <w:rPr>
          <w:szCs w:val="24"/>
        </w:rPr>
        <w:t>, da bo</w:t>
      </w:r>
      <w:r>
        <w:rPr>
          <w:szCs w:val="24"/>
        </w:rPr>
        <w:t>mo</w:t>
      </w:r>
      <w:r w:rsidRPr="008A098D">
        <w:rPr>
          <w:szCs w:val="24"/>
        </w:rPr>
        <w:t xml:space="preserve"> blago dostavil </w:t>
      </w:r>
      <w:proofErr w:type="spellStart"/>
      <w:r w:rsidRPr="008A098D">
        <w:rPr>
          <w:szCs w:val="24"/>
        </w:rPr>
        <w:t>fco</w:t>
      </w:r>
      <w:proofErr w:type="spellEnd"/>
      <w:r w:rsidRPr="008A098D">
        <w:rPr>
          <w:szCs w:val="24"/>
        </w:rPr>
        <w:t xml:space="preserve"> skladišče naročnika razloženo v roku največ </w:t>
      </w:r>
      <w:r w:rsidR="00ED0B9A">
        <w:rPr>
          <w:szCs w:val="24"/>
        </w:rPr>
        <w:t>sedem (7</w:t>
      </w:r>
      <w:r w:rsidR="002A3E9D">
        <w:rPr>
          <w:szCs w:val="24"/>
        </w:rPr>
        <w:t>)</w:t>
      </w:r>
      <w:r w:rsidRPr="008A098D">
        <w:rPr>
          <w:szCs w:val="24"/>
        </w:rPr>
        <w:t xml:space="preserve"> dni po prejemu naročila </w:t>
      </w:r>
      <w:r w:rsidR="0082579C">
        <w:rPr>
          <w:szCs w:val="24"/>
        </w:rPr>
        <w:t xml:space="preserve">oz. v skladu z dogovorom z naročnikom v odvisnosti od nujnosti </w:t>
      </w:r>
      <w:r w:rsidR="00ED0B9A">
        <w:rPr>
          <w:szCs w:val="24"/>
        </w:rPr>
        <w:t xml:space="preserve">posamezne </w:t>
      </w:r>
      <w:r w:rsidR="0082579C">
        <w:rPr>
          <w:szCs w:val="24"/>
        </w:rPr>
        <w:t>dobave</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jc w:val="both"/>
        <w:rPr>
          <w:b/>
          <w:szCs w:val="24"/>
        </w:rPr>
      </w:pPr>
    </w:p>
    <w:p w:rsidR="00E17CC2" w:rsidRPr="001823F7" w:rsidRDefault="00E17CC2" w:rsidP="00E17CC2">
      <w:pPr>
        <w:rPr>
          <w:szCs w:val="24"/>
        </w:rPr>
      </w:pPr>
    </w:p>
    <w:p w:rsidR="00E17CC2" w:rsidRPr="001823F7" w:rsidRDefault="00E17CC2" w:rsidP="00E17CC2">
      <w:pPr>
        <w:rPr>
          <w:szCs w:val="24"/>
        </w:rPr>
      </w:pPr>
    </w:p>
    <w:p w:rsidR="00E17CC2" w:rsidRPr="001823F7" w:rsidRDefault="00E17CC2" w:rsidP="00E17CC2">
      <w:pPr>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A63D42" w:rsidRPr="00746F09" w:rsidRDefault="00E17CC2" w:rsidP="00746F09">
      <w:pPr>
        <w:pStyle w:val="Naslov"/>
        <w:jc w:val="right"/>
        <w:rPr>
          <w:b w:val="0"/>
          <w:sz w:val="24"/>
          <w:bdr w:val="single" w:sz="4" w:space="0" w:color="auto" w:shadow="1"/>
          <w:shd w:val="clear" w:color="auto" w:fill="F3F3F3"/>
        </w:rPr>
      </w:pPr>
      <w:r w:rsidRPr="001823F7">
        <w:rPr>
          <w:sz w:val="24"/>
        </w:rPr>
        <w:br w:type="page"/>
      </w:r>
      <w:r w:rsidR="00746F09">
        <w:rPr>
          <w:b w:val="0"/>
          <w:sz w:val="24"/>
          <w:bdr w:val="single" w:sz="4" w:space="0" w:color="auto" w:shadow="1"/>
          <w:shd w:val="clear" w:color="auto" w:fill="F3F3F3"/>
        </w:rPr>
        <w:lastRenderedPageBreak/>
        <w:t xml:space="preserve"> </w:t>
      </w:r>
    </w:p>
    <w:p w:rsidR="00E17CC2" w:rsidRPr="001823F7" w:rsidRDefault="00E17CC2" w:rsidP="00E17CC2">
      <w:pPr>
        <w:jc w:val="right"/>
        <w:rPr>
          <w:szCs w:val="24"/>
        </w:rPr>
      </w:pPr>
      <w:r w:rsidRPr="001823F7">
        <w:rPr>
          <w:szCs w:val="24"/>
          <w:bdr w:val="single" w:sz="4" w:space="0" w:color="auto" w:shadow="1"/>
          <w:shd w:val="clear" w:color="auto" w:fill="F3F3F3"/>
        </w:rPr>
        <w:t>OBR-15</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IZJAVA PONUDNIKA, DA NE NASTOPA S PODIZVAJALCI</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A72537" w:rsidP="00A72537">
            <w:pPr>
              <w:rPr>
                <w:rFonts w:eastAsia="Times New Roman"/>
                <w:szCs w:val="24"/>
              </w:rPr>
            </w:pPr>
            <w:r>
              <w:rPr>
                <w:b/>
              </w:rPr>
              <w:t xml:space="preserve">Dobava osebne zaščitne opreme </w:t>
            </w:r>
            <w:r w:rsidRPr="00DC3BF3">
              <w:rPr>
                <w:rFonts w:eastAsia="Times New Roman"/>
                <w:szCs w:val="24"/>
              </w:rPr>
              <w:t xml:space="preserve">  </w:t>
            </w:r>
            <w:r w:rsidRPr="00EB5FC2">
              <w:rPr>
                <w:rFonts w:eastAsia="Times New Roman"/>
                <w:szCs w:val="24"/>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rPr>
          <w:szCs w:val="24"/>
        </w:rPr>
      </w:pPr>
      <w:r w:rsidRPr="001823F7">
        <w:rPr>
          <w:szCs w:val="24"/>
        </w:rPr>
        <w:t xml:space="preserve">Izjavljamo, </w:t>
      </w:r>
      <w:r w:rsidRPr="001823F7">
        <w:rPr>
          <w:bCs/>
          <w:szCs w:val="24"/>
        </w:rPr>
        <w:t>da ne nastopamo s podizvajalcem</w:t>
      </w:r>
      <w:r w:rsidRPr="001823F7">
        <w:rPr>
          <w:szCs w:val="24"/>
        </w:rPr>
        <w:t>.</w:t>
      </w: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A5F50" w:rsidRDefault="004A5F50" w:rsidP="004A5F50">
      <w:pPr>
        <w:pStyle w:val="Naslov"/>
        <w:jc w:val="right"/>
        <w:rPr>
          <w:b w:val="0"/>
          <w:sz w:val="24"/>
          <w:bdr w:val="single" w:sz="4" w:space="0" w:color="auto" w:shadow="1"/>
          <w:shd w:val="clear" w:color="auto" w:fill="F3F3F3"/>
        </w:rPr>
      </w:pPr>
    </w:p>
    <w:p w:rsidR="004C0B58" w:rsidRPr="001823F7" w:rsidRDefault="004C0B58" w:rsidP="004C0B58">
      <w:pPr>
        <w:pStyle w:val="Naslov"/>
        <w:jc w:val="righ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t>OBR-17</w:t>
      </w:r>
    </w:p>
    <w:p w:rsidR="00E17CC2" w:rsidRPr="001823F7" w:rsidRDefault="00E17CC2" w:rsidP="00E17CC2">
      <w:pPr>
        <w:pStyle w:val="Telobesedila"/>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Ponudnik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pStyle w:val="Telobesedila"/>
        <w:jc w:val="center"/>
        <w:rPr>
          <w:b/>
        </w:rPr>
      </w:pPr>
    </w:p>
    <w:p w:rsidR="00E17CC2" w:rsidRPr="001823F7" w:rsidRDefault="00E17CC2" w:rsidP="00E17CC2">
      <w:pPr>
        <w:pStyle w:val="Telobesedila"/>
        <w:jc w:val="center"/>
        <w:rPr>
          <w:b/>
        </w:rPr>
      </w:pPr>
      <w:r w:rsidRPr="001823F7">
        <w:rPr>
          <w:b/>
        </w:rPr>
        <w:t>IZJAVA O DOPUSTNIH POPRAVKIH RAČUNSKIH NAPAK</w:t>
      </w:r>
    </w:p>
    <w:p w:rsidR="00E17CC2" w:rsidRPr="001823F7" w:rsidRDefault="00E17CC2"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A72537" w:rsidP="00A72537">
            <w:pPr>
              <w:rPr>
                <w:rFonts w:eastAsia="Times New Roman"/>
                <w:szCs w:val="24"/>
              </w:rPr>
            </w:pPr>
            <w:r>
              <w:rPr>
                <w:b/>
              </w:rPr>
              <w:t xml:space="preserve">Dobava osebne zaščitne opreme </w:t>
            </w:r>
            <w:r w:rsidRPr="00DC3BF3">
              <w:rPr>
                <w:rFonts w:eastAsia="Times New Roman"/>
                <w:szCs w:val="24"/>
              </w:rPr>
              <w:t xml:space="preserve">  </w:t>
            </w:r>
            <w:r w:rsidRPr="00EB5FC2">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r w:rsidRPr="001823F7">
        <w:rPr>
          <w:szCs w:val="24"/>
        </w:rPr>
        <w:t xml:space="preserve">Izjavljamo, </w:t>
      </w:r>
      <w:r w:rsidRPr="001823F7">
        <w:rPr>
          <w:bCs/>
          <w:szCs w:val="24"/>
        </w:rPr>
        <w:t>da</w:t>
      </w:r>
      <w:r w:rsidRPr="001823F7">
        <w:rPr>
          <w:szCs w:val="24"/>
        </w:rPr>
        <w:t xml:space="preserve"> v fazi ocenjevanja ponudb za predmetno javno naročilo dovoljujemo naročniku popravljanje nesporno ugotovljenih računskih napak.</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Računske napake lahko naročnik odpravi na način, določen z 78. členom ZJN-2.</w:t>
      </w:r>
    </w:p>
    <w:p w:rsidR="00E17CC2" w:rsidRPr="001823F7" w:rsidRDefault="00E17CC2" w:rsidP="00E17CC2">
      <w:pPr>
        <w:pStyle w:val="Telobesedila"/>
      </w:pPr>
    </w:p>
    <w:p w:rsidR="00E17CC2" w:rsidRPr="001823F7" w:rsidRDefault="00E17CC2" w:rsidP="00E17CC2">
      <w:pPr>
        <w:pStyle w:val="Telobesedila"/>
      </w:pPr>
      <w:r w:rsidRPr="001823F7">
        <w:t>Izjavljamo, da bomo na poziv naročnika vse kopije strani ponudbene dokumentacije, ki vsebujejo računske napake popravili v roku treh dni od prejema poziva naročnika, tako, da bomo napako prečrtali in zraven le-te napisali pravilne vrednosti ter jih s podpisom in žigom potrdili. Zavedamo se, da se bo v nasprotnem primeru štelo, da smo odstopili od ponudbe.</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Za vse neodkrite napake odgovarjamo sami.</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Potrditev odprave napak:</w:t>
      </w:r>
    </w:p>
    <w:p w:rsidR="00E17CC2" w:rsidRPr="001823F7" w:rsidRDefault="00E17CC2" w:rsidP="00E17CC2">
      <w:pPr>
        <w:numPr>
          <w:ilvl w:val="1"/>
          <w:numId w:val="25"/>
        </w:numPr>
        <w:tabs>
          <w:tab w:val="clear" w:pos="1785"/>
          <w:tab w:val="num" w:pos="360"/>
        </w:tabs>
        <w:ind w:left="360" w:hanging="360"/>
        <w:jc w:val="both"/>
        <w:rPr>
          <w:szCs w:val="24"/>
        </w:rPr>
      </w:pPr>
      <w:r w:rsidRPr="001823F7">
        <w:rPr>
          <w:szCs w:val="24"/>
        </w:rPr>
        <w:t>znesek opredeljen v ponudbi, ki ga bo uskladil naročnik, v skladu z zgoraj opisanim postopkom korekcije napak in s soglasjem ponudnika, je za ponudnika obvezujoč.</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 xml:space="preserve">Izrecno izjavljamo, da se ta izjava šteje kot soglasje, opredeljeno v </w:t>
      </w:r>
      <w:r w:rsidR="00A914A9">
        <w:rPr>
          <w:szCs w:val="24"/>
        </w:rPr>
        <w:t>četrtem</w:t>
      </w:r>
      <w:r w:rsidRPr="001823F7">
        <w:rPr>
          <w:szCs w:val="24"/>
        </w:rPr>
        <w:t xml:space="preserve"> odstavku 78. člena ZJN-2. </w:t>
      </w: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Ta izjava je sestavni del in priloga ponudbe, s katero se prijavljamo na javni razpis.</w:t>
      </w: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E17CC2" w:rsidRPr="001823F7" w:rsidRDefault="00E17CC2" w:rsidP="00E17CC2">
      <w:pPr>
        <w:jc w:val="both"/>
        <w:rPr>
          <w:szCs w:val="24"/>
        </w:rPr>
      </w:pPr>
    </w:p>
    <w:p w:rsidR="00E17CC2" w:rsidRPr="001823F7" w:rsidRDefault="00E17CC2" w:rsidP="00E17CC2">
      <w:pPr>
        <w:jc w:val="right"/>
        <w:rPr>
          <w:b/>
          <w:bdr w:val="single" w:sz="4" w:space="0" w:color="auto" w:shadow="1"/>
          <w:shd w:val="clear" w:color="auto" w:fill="F3F3F3"/>
        </w:rPr>
      </w:pPr>
    </w:p>
    <w:p w:rsidR="00E17CC2" w:rsidRPr="001823F7" w:rsidRDefault="00E17CC2" w:rsidP="00E17CC2">
      <w:pPr>
        <w:pStyle w:val="Naslov"/>
        <w:jc w:val="right"/>
        <w:rPr>
          <w:b w:val="0"/>
          <w:sz w:val="24"/>
          <w:bdr w:val="single" w:sz="4" w:space="0" w:color="auto" w:shadow="1"/>
          <w:shd w:val="clear" w:color="auto" w:fill="F3F3F3"/>
        </w:rPr>
      </w:pPr>
    </w:p>
    <w:p w:rsidR="00E17CC2" w:rsidRPr="001823F7" w:rsidRDefault="00E17CC2" w:rsidP="00E17CC2">
      <w:pPr>
        <w:pStyle w:val="Naslov"/>
        <w:jc w:val="right"/>
        <w:rPr>
          <w:b w:val="0"/>
          <w:sz w:val="24"/>
        </w:rPr>
      </w:pPr>
      <w:r w:rsidRPr="001823F7">
        <w:rPr>
          <w:b w:val="0"/>
          <w:sz w:val="24"/>
          <w:bdr w:val="single" w:sz="4" w:space="0" w:color="auto" w:shadow="1"/>
          <w:shd w:val="clear" w:color="auto" w:fill="F3F3F3"/>
        </w:rPr>
        <w:br w:type="page"/>
      </w:r>
      <w:r w:rsidRPr="001823F7">
        <w:rPr>
          <w:b w:val="0"/>
          <w:sz w:val="24"/>
          <w:bdr w:val="single" w:sz="4" w:space="0" w:color="auto" w:shadow="1"/>
          <w:shd w:val="clear" w:color="auto" w:fill="F3F3F3"/>
        </w:rPr>
        <w:lastRenderedPageBreak/>
        <w:t>OBR-18</w:t>
      </w:r>
    </w:p>
    <w:p w:rsidR="00E17CC2" w:rsidRPr="001823F7" w:rsidRDefault="00E17CC2" w:rsidP="00E17CC2">
      <w:pPr>
        <w:pStyle w:val="Telobesedila"/>
        <w:rPr>
          <w:b/>
        </w:rPr>
      </w:pPr>
    </w:p>
    <w:p w:rsidR="00E17CC2" w:rsidRPr="001823F7" w:rsidRDefault="00E17CC2" w:rsidP="00E17CC2">
      <w:pPr>
        <w:pStyle w:val="Telobesedila"/>
        <w:jc w:val="center"/>
        <w:rPr>
          <w:b/>
        </w:rPr>
      </w:pPr>
      <w:r w:rsidRPr="001823F7">
        <w:rPr>
          <w:b/>
        </w:rPr>
        <w:t>POOBLASTILO ZA SODELOVANJE PRI JAVNEM ODPIRANJU PONUDB</w:t>
      </w:r>
    </w:p>
    <w:p w:rsidR="00E17CC2" w:rsidRPr="001823F7" w:rsidRDefault="00E17CC2" w:rsidP="00E17CC2">
      <w:pPr>
        <w:pStyle w:val="Telobesedila"/>
      </w:pPr>
    </w:p>
    <w:p w:rsidR="00E17CC2" w:rsidRPr="001823F7" w:rsidRDefault="00E17CC2" w:rsidP="00E17CC2">
      <w:pPr>
        <w:pStyle w:val="Telobesedila"/>
        <w:rPr>
          <w:i/>
        </w:rPr>
      </w:pPr>
      <w:r w:rsidRPr="001823F7">
        <w:rPr>
          <w:i/>
        </w:rPr>
        <w:t>Opomba: Ponudnik izpolni in odda pred odpiranjem ponudb, če želi sodelovati na odpiranju ponudb</w:t>
      </w:r>
    </w:p>
    <w:p w:rsidR="00E17CC2" w:rsidRPr="001823F7" w:rsidRDefault="00E17CC2" w:rsidP="00E17CC2">
      <w:pPr>
        <w:pStyle w:val="Telobesedila"/>
      </w:pPr>
    </w:p>
    <w:p w:rsidR="009A7BC3" w:rsidRPr="001823F7" w:rsidRDefault="009A7BC3" w:rsidP="00E17CC2">
      <w:pPr>
        <w:pStyle w:val="Telobesedil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E17CC2" w:rsidRPr="001823F7" w:rsidTr="00367252">
        <w:trPr>
          <w:trHeight w:val="454"/>
        </w:trPr>
        <w:tc>
          <w:tcPr>
            <w:tcW w:w="2943"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Predmet javnega naročila</w:t>
            </w:r>
          </w:p>
        </w:tc>
        <w:tc>
          <w:tcPr>
            <w:tcW w:w="6345" w:type="dxa"/>
            <w:shd w:val="clear" w:color="auto" w:fill="FFFFFF" w:themeFill="background1"/>
            <w:vAlign w:val="center"/>
          </w:tcPr>
          <w:p w:rsidR="00E17CC2" w:rsidRPr="001823F7" w:rsidRDefault="00A72537" w:rsidP="00A72537">
            <w:pPr>
              <w:rPr>
                <w:rFonts w:eastAsia="Times New Roman"/>
                <w:szCs w:val="24"/>
              </w:rPr>
            </w:pPr>
            <w:r>
              <w:rPr>
                <w:b/>
              </w:rPr>
              <w:t xml:space="preserve">Dobava osebne zaščitne opreme </w:t>
            </w:r>
            <w:r w:rsidRPr="00DC3BF3">
              <w:rPr>
                <w:rFonts w:eastAsia="Times New Roman"/>
                <w:szCs w:val="24"/>
              </w:rPr>
              <w:t xml:space="preserve">  </w:t>
            </w:r>
            <w:r w:rsidRPr="00EB5FC2">
              <w:rPr>
                <w:rFonts w:eastAsia="Times New Roman"/>
                <w:szCs w:val="24"/>
              </w:rPr>
              <w:t xml:space="preserve"> </w:t>
            </w:r>
            <w:r w:rsidR="00746F09">
              <w:rPr>
                <w:b/>
              </w:rPr>
              <w:t xml:space="preserve"> </w:t>
            </w:r>
            <w:r w:rsidR="007831EA" w:rsidRPr="00DC3BF3">
              <w:rPr>
                <w:rFonts w:eastAsia="Times New Roman"/>
                <w:szCs w:val="24"/>
              </w:rPr>
              <w:t xml:space="preserve"> </w:t>
            </w:r>
            <w:r w:rsidR="00DC3BF3" w:rsidRPr="00DC3BF3">
              <w:rPr>
                <w:rFonts w:eastAsia="Times New Roman"/>
                <w:szCs w:val="24"/>
              </w:rPr>
              <w:t xml:space="preserve">  </w:t>
            </w:r>
            <w:r w:rsidR="00EB5FC2" w:rsidRPr="00EB5FC2">
              <w:rPr>
                <w:rFonts w:eastAsia="Times New Roman"/>
                <w:szCs w:val="24"/>
              </w:rPr>
              <w:t xml:space="preserve"> </w:t>
            </w:r>
          </w:p>
        </w:tc>
      </w:tr>
    </w:tbl>
    <w:p w:rsidR="00E17CC2" w:rsidRPr="001823F7" w:rsidRDefault="00E17CC2" w:rsidP="00E17CC2">
      <w:pPr>
        <w:pStyle w:val="Telobesedila"/>
      </w:pPr>
    </w:p>
    <w:p w:rsidR="00E17CC2" w:rsidRPr="001823F7"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Pooblastitelj</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Naslov</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Zakoniti zastopnik</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jc w:val="both"/>
        <w:rPr>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Pooblaščenec</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r w:rsidR="00E17CC2" w:rsidRPr="001823F7" w:rsidTr="00367252">
        <w:trPr>
          <w:trHeight w:val="397"/>
        </w:trPr>
        <w:tc>
          <w:tcPr>
            <w:tcW w:w="2988" w:type="dxa"/>
            <w:shd w:val="clear" w:color="auto" w:fill="D9D9D9"/>
            <w:vAlign w:val="center"/>
          </w:tcPr>
          <w:p w:rsidR="00E17CC2" w:rsidRPr="001823F7" w:rsidRDefault="00E17CC2" w:rsidP="009470E7">
            <w:pPr>
              <w:rPr>
                <w:rFonts w:eastAsia="Times New Roman"/>
                <w:szCs w:val="24"/>
              </w:rPr>
            </w:pPr>
            <w:r w:rsidRPr="001823F7">
              <w:rPr>
                <w:rFonts w:eastAsia="Times New Roman"/>
                <w:szCs w:val="24"/>
              </w:rPr>
              <w:t>Razmerje do ponudnika</w:t>
            </w:r>
          </w:p>
        </w:tc>
        <w:tc>
          <w:tcPr>
            <w:tcW w:w="6480" w:type="dxa"/>
            <w:shd w:val="clear" w:color="auto" w:fill="FFFFFF" w:themeFill="background1"/>
            <w:vAlign w:val="center"/>
          </w:tcPr>
          <w:p w:rsidR="00E17CC2" w:rsidRPr="001823F7" w:rsidRDefault="00E17CC2" w:rsidP="009470E7">
            <w:pPr>
              <w:rPr>
                <w:rFonts w:eastAsia="Times New Roman"/>
                <w:szCs w:val="24"/>
              </w:rPr>
            </w:pPr>
          </w:p>
        </w:tc>
      </w:tr>
    </w:tbl>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r w:rsidRPr="001823F7">
        <w:rPr>
          <w:szCs w:val="24"/>
        </w:rPr>
        <w:t>Na podlagi tega pooblastila je pooblaščeni predstavnik ponudnika upravičen:</w:t>
      </w:r>
    </w:p>
    <w:p w:rsidR="00E17CC2" w:rsidRPr="001823F7" w:rsidRDefault="00E17CC2" w:rsidP="00E17CC2">
      <w:pPr>
        <w:numPr>
          <w:ilvl w:val="0"/>
          <w:numId w:val="27"/>
        </w:numPr>
        <w:jc w:val="both"/>
        <w:rPr>
          <w:szCs w:val="24"/>
        </w:rPr>
      </w:pPr>
      <w:r w:rsidRPr="001823F7">
        <w:rPr>
          <w:szCs w:val="24"/>
        </w:rPr>
        <w:t>zastopati ponudnika pri javnem odpiranju ponudb in dajati pripombe k delu strokovne komisije, k poteku javnega razpisa ali vsebini zapisnika, ki se vpišejo v zapisnik o javnem odpiranju ponudb in</w:t>
      </w:r>
    </w:p>
    <w:p w:rsidR="00E17CC2" w:rsidRPr="001823F7" w:rsidRDefault="00E17CC2" w:rsidP="00E17CC2">
      <w:pPr>
        <w:ind w:left="360"/>
        <w:jc w:val="both"/>
        <w:rPr>
          <w:szCs w:val="24"/>
        </w:rPr>
      </w:pPr>
    </w:p>
    <w:p w:rsidR="00E17CC2" w:rsidRPr="001823F7" w:rsidRDefault="00E17CC2" w:rsidP="00E17CC2">
      <w:pPr>
        <w:numPr>
          <w:ilvl w:val="0"/>
          <w:numId w:val="27"/>
        </w:numPr>
        <w:jc w:val="both"/>
        <w:rPr>
          <w:szCs w:val="24"/>
        </w:rPr>
      </w:pPr>
      <w:r w:rsidRPr="001823F7">
        <w:rPr>
          <w:szCs w:val="24"/>
        </w:rPr>
        <w:t>podpisati zapisnik o javnem odpiranju ponudb.</w:t>
      </w: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jc w:val="both"/>
        <w:rPr>
          <w:szCs w:val="24"/>
        </w:rPr>
      </w:pPr>
    </w:p>
    <w:p w:rsidR="00E17CC2" w:rsidRPr="001823F7" w:rsidRDefault="00E17CC2" w:rsidP="00E17CC2">
      <w:pPr>
        <w:rPr>
          <w:szCs w:val="24"/>
        </w:rPr>
      </w:pPr>
    </w:p>
    <w:tbl>
      <w:tblPr>
        <w:tblW w:w="0" w:type="auto"/>
        <w:tblCellMar>
          <w:left w:w="70" w:type="dxa"/>
          <w:right w:w="70" w:type="dxa"/>
        </w:tblCellMar>
        <w:tblLook w:val="0000" w:firstRow="0" w:lastRow="0" w:firstColumn="0" w:lastColumn="0" w:noHBand="0" w:noVBand="0"/>
      </w:tblPr>
      <w:tblGrid>
        <w:gridCol w:w="3070"/>
        <w:gridCol w:w="3070"/>
        <w:gridCol w:w="3070"/>
      </w:tblGrid>
      <w:tr w:rsidR="00E17CC2" w:rsidRPr="001823F7" w:rsidTr="009470E7">
        <w:tc>
          <w:tcPr>
            <w:tcW w:w="3070" w:type="dxa"/>
          </w:tcPr>
          <w:p w:rsidR="00E17CC2" w:rsidRPr="001823F7" w:rsidRDefault="00E17CC2" w:rsidP="009470E7">
            <w:pPr>
              <w:jc w:val="center"/>
              <w:rPr>
                <w:szCs w:val="24"/>
              </w:rPr>
            </w:pPr>
            <w:r w:rsidRPr="001823F7">
              <w:rPr>
                <w:szCs w:val="24"/>
              </w:rPr>
              <w:t>Kraj in datum:</w:t>
            </w:r>
          </w:p>
          <w:p w:rsidR="00E17CC2" w:rsidRPr="001823F7" w:rsidRDefault="00E17CC2" w:rsidP="009470E7">
            <w:pPr>
              <w:jc w:val="cente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r w:rsidRPr="001823F7">
              <w:rPr>
                <w:rFonts w:ascii="Times New Roman" w:hAnsi="Times New Roman"/>
                <w:sz w:val="24"/>
              </w:rPr>
              <w:t>Žig:</w:t>
            </w:r>
          </w:p>
        </w:tc>
        <w:tc>
          <w:tcPr>
            <w:tcW w:w="3070" w:type="dxa"/>
          </w:tcPr>
          <w:p w:rsidR="00E17CC2" w:rsidRPr="001823F7" w:rsidRDefault="00E17CC2" w:rsidP="009470E7">
            <w:pPr>
              <w:jc w:val="center"/>
              <w:rPr>
                <w:szCs w:val="24"/>
              </w:rPr>
            </w:pPr>
            <w:r w:rsidRPr="001823F7">
              <w:rPr>
                <w:szCs w:val="24"/>
              </w:rPr>
              <w:t>Podpis odgovorne osebe ponudnika:</w:t>
            </w:r>
          </w:p>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Pr>
          <w:p w:rsidR="00E17CC2" w:rsidRPr="001823F7" w:rsidRDefault="00E17CC2" w:rsidP="009470E7">
            <w:pPr>
              <w:jc w:val="center"/>
              <w:rPr>
                <w:szCs w:val="24"/>
              </w:rPr>
            </w:pPr>
          </w:p>
        </w:tc>
      </w:tr>
      <w:tr w:rsidR="00E17CC2" w:rsidRPr="001823F7" w:rsidTr="009470E7">
        <w:tc>
          <w:tcPr>
            <w:tcW w:w="3070" w:type="dxa"/>
          </w:tcPr>
          <w:p w:rsidR="00E17CC2" w:rsidRPr="001823F7" w:rsidRDefault="00E17CC2" w:rsidP="009470E7">
            <w:pPr>
              <w:rPr>
                <w:szCs w:val="24"/>
              </w:rPr>
            </w:pPr>
          </w:p>
        </w:tc>
        <w:tc>
          <w:tcPr>
            <w:tcW w:w="3070" w:type="dxa"/>
          </w:tcPr>
          <w:p w:rsidR="00E17CC2" w:rsidRPr="001823F7" w:rsidRDefault="00E17CC2" w:rsidP="009470E7">
            <w:pPr>
              <w:pStyle w:val="len"/>
              <w:keepNext w:val="0"/>
              <w:spacing w:before="0" w:after="0"/>
              <w:rPr>
                <w:rFonts w:ascii="Times New Roman" w:hAnsi="Times New Roman"/>
                <w:sz w:val="24"/>
              </w:rPr>
            </w:pPr>
          </w:p>
        </w:tc>
        <w:tc>
          <w:tcPr>
            <w:tcW w:w="3070" w:type="dxa"/>
            <w:tcBorders>
              <w:bottom w:val="single" w:sz="4" w:space="0" w:color="auto"/>
            </w:tcBorders>
          </w:tcPr>
          <w:p w:rsidR="00E17CC2" w:rsidRPr="001823F7" w:rsidRDefault="00E17CC2" w:rsidP="009470E7">
            <w:pPr>
              <w:jc w:val="center"/>
              <w:rPr>
                <w:szCs w:val="24"/>
                <w:u w:val="single"/>
              </w:rPr>
            </w:pPr>
          </w:p>
        </w:tc>
      </w:tr>
    </w:tbl>
    <w:p w:rsidR="0000098B" w:rsidRDefault="0000098B" w:rsidP="00B86ECA">
      <w:pPr>
        <w:pStyle w:val="Telobesedila"/>
        <w:rPr>
          <w:sz w:val="20"/>
          <w:szCs w:val="20"/>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6478DE" w:rsidRDefault="006478DE" w:rsidP="006478DE">
      <w:pPr>
        <w:pStyle w:val="Telobesedila"/>
        <w:jc w:val="center"/>
        <w:rPr>
          <w:b/>
        </w:rPr>
      </w:pPr>
    </w:p>
    <w:p w:rsidR="009A2F6A" w:rsidRPr="00F51167" w:rsidRDefault="0000098B" w:rsidP="009A2F6A">
      <w:pPr>
        <w:pStyle w:val="Zaetekinkonecpogodbe"/>
        <w:jc w:val="center"/>
        <w:rPr>
          <w:b/>
        </w:rPr>
      </w:pPr>
      <w:r>
        <w:rPr>
          <w:sz w:val="20"/>
          <w:szCs w:val="20"/>
        </w:rPr>
        <w:br w:type="page"/>
      </w:r>
      <w:r w:rsidR="009A2F6A">
        <w:rPr>
          <w:b/>
        </w:rPr>
        <w:lastRenderedPageBreak/>
        <w:t>OKVIRNI SPORAZUM -</w:t>
      </w:r>
    </w:p>
    <w:p w:rsidR="009A2F6A" w:rsidRPr="009D1142" w:rsidRDefault="009A2F6A" w:rsidP="009A2F6A">
      <w:pPr>
        <w:pStyle w:val="Zaetekinkonecpogodbe"/>
        <w:jc w:val="center"/>
        <w:rPr>
          <w:b/>
        </w:rPr>
      </w:pPr>
      <w:r>
        <w:rPr>
          <w:b/>
        </w:rPr>
        <w:t>DOBAVA ________</w:t>
      </w:r>
    </w:p>
    <w:p w:rsidR="009A2F6A" w:rsidRPr="000C4D8D" w:rsidRDefault="009A2F6A" w:rsidP="009A2F6A">
      <w:pPr>
        <w:pStyle w:val="Zaetekinkonecpogodbe"/>
      </w:pPr>
    </w:p>
    <w:p w:rsidR="009A2F6A" w:rsidRPr="000C4D8D" w:rsidRDefault="009A2F6A" w:rsidP="009A2F6A">
      <w:pPr>
        <w:pStyle w:val="Zaetekinkonecpogodbe"/>
      </w:pPr>
      <w:r w:rsidRPr="000C4D8D">
        <w:t xml:space="preserve">ki sta </w:t>
      </w:r>
      <w:r>
        <w:t>ga</w:t>
      </w:r>
      <w:r w:rsidRPr="000C4D8D">
        <w:t xml:space="preserve"> dogovorila in sklenila</w:t>
      </w:r>
    </w:p>
    <w:p w:rsidR="009A2F6A" w:rsidRPr="000C4D8D" w:rsidRDefault="009A2F6A" w:rsidP="009A2F6A">
      <w:pPr>
        <w:pStyle w:val="Zaetekinkonecpogodbe"/>
      </w:pPr>
    </w:p>
    <w:tbl>
      <w:tblPr>
        <w:tblW w:w="9288" w:type="dxa"/>
        <w:tblInd w:w="-34" w:type="dxa"/>
        <w:tblLook w:val="01E0" w:firstRow="1" w:lastRow="1" w:firstColumn="1" w:lastColumn="1" w:noHBand="0" w:noVBand="0"/>
      </w:tblPr>
      <w:tblGrid>
        <w:gridCol w:w="1907"/>
        <w:gridCol w:w="1384"/>
        <w:gridCol w:w="5997"/>
      </w:tblGrid>
      <w:tr w:rsidR="009A2F6A" w:rsidRPr="000C4D8D" w:rsidTr="006F4B2C">
        <w:tc>
          <w:tcPr>
            <w:tcW w:w="1907" w:type="dxa"/>
            <w:vAlign w:val="center"/>
          </w:tcPr>
          <w:p w:rsidR="009A2F6A" w:rsidRPr="000C4D8D" w:rsidRDefault="009A2F6A" w:rsidP="006F4B2C">
            <w:pPr>
              <w:pStyle w:val="Zaetekinkonecpogodbe"/>
              <w:ind w:left="0"/>
            </w:pPr>
            <w:r w:rsidRPr="000C4D8D">
              <w:t>NAROČNIK:</w:t>
            </w:r>
          </w:p>
        </w:tc>
        <w:tc>
          <w:tcPr>
            <w:tcW w:w="7381" w:type="dxa"/>
            <w:gridSpan w:val="2"/>
            <w:vAlign w:val="center"/>
          </w:tcPr>
          <w:p w:rsidR="009A2F6A" w:rsidRPr="000C4D8D" w:rsidRDefault="009A2F6A" w:rsidP="006F4B2C">
            <w:pPr>
              <w:pStyle w:val="Zaetekinkonecpogodbe"/>
              <w:ind w:left="0"/>
            </w:pPr>
            <w:r w:rsidRPr="009D1142">
              <w:rPr>
                <w:b/>
              </w:rPr>
              <w:t>JAVNE SLUŽBE PTUJ d.o.o.</w:t>
            </w:r>
            <w:r w:rsidRPr="009D1142">
              <w:t>, Ulica heroja Lacka 3, 2250 Ptuj</w:t>
            </w:r>
          </w:p>
        </w:tc>
      </w:tr>
      <w:tr w:rsidR="009A2F6A" w:rsidRPr="000C4D8D" w:rsidTr="006F4B2C">
        <w:tc>
          <w:tcPr>
            <w:tcW w:w="1907" w:type="dxa"/>
            <w:vAlign w:val="center"/>
          </w:tcPr>
          <w:p w:rsidR="009A2F6A" w:rsidRPr="000C4D8D" w:rsidRDefault="009A2F6A" w:rsidP="006F4B2C">
            <w:pPr>
              <w:pStyle w:val="Zaetekinkonecpogodbe"/>
              <w:ind w:left="0"/>
            </w:pPr>
          </w:p>
        </w:tc>
        <w:tc>
          <w:tcPr>
            <w:tcW w:w="7381" w:type="dxa"/>
            <w:gridSpan w:val="2"/>
            <w:vAlign w:val="center"/>
          </w:tcPr>
          <w:p w:rsidR="009A2F6A" w:rsidRPr="000C4D8D" w:rsidRDefault="009A2F6A" w:rsidP="006F4B2C">
            <w:pPr>
              <w:pStyle w:val="Zaetekinkonecpogodbe"/>
              <w:ind w:left="0"/>
            </w:pPr>
            <w:r>
              <w:t>ki jih zastopa direktor Alen Hodnik</w:t>
            </w:r>
          </w:p>
        </w:tc>
      </w:tr>
      <w:tr w:rsidR="009A2F6A" w:rsidRPr="000C4D8D" w:rsidTr="006F4B2C">
        <w:tc>
          <w:tcPr>
            <w:tcW w:w="1907" w:type="dxa"/>
            <w:vAlign w:val="center"/>
          </w:tcPr>
          <w:p w:rsidR="009A2F6A" w:rsidRPr="000C4D8D" w:rsidRDefault="009A2F6A" w:rsidP="006F4B2C">
            <w:pPr>
              <w:pStyle w:val="Zaetekinkonecpogodbe"/>
              <w:ind w:left="0"/>
            </w:pPr>
          </w:p>
        </w:tc>
        <w:tc>
          <w:tcPr>
            <w:tcW w:w="7381" w:type="dxa"/>
            <w:gridSpan w:val="2"/>
            <w:vAlign w:val="center"/>
          </w:tcPr>
          <w:p w:rsidR="009A2F6A" w:rsidRPr="000C4D8D" w:rsidRDefault="009A2F6A" w:rsidP="006F4B2C">
            <w:pPr>
              <w:pStyle w:val="Zaetekinkonecpogodbe"/>
              <w:ind w:left="0"/>
            </w:pPr>
          </w:p>
        </w:tc>
      </w:tr>
      <w:tr w:rsidR="009A2F6A" w:rsidRPr="000C4D8D" w:rsidTr="006F4B2C">
        <w:tc>
          <w:tcPr>
            <w:tcW w:w="3291" w:type="dxa"/>
            <w:gridSpan w:val="2"/>
            <w:vAlign w:val="center"/>
          </w:tcPr>
          <w:p w:rsidR="009A2F6A" w:rsidRPr="000C4D8D" w:rsidRDefault="009A2F6A" w:rsidP="006F4B2C">
            <w:pPr>
              <w:pStyle w:val="Zaetekinkonecpogodbe"/>
              <w:ind w:left="0"/>
            </w:pPr>
            <w:r w:rsidRPr="000C4D8D">
              <w:t>Matična štev</w:t>
            </w:r>
            <w:r>
              <w:t>ilka</w:t>
            </w:r>
            <w:r w:rsidRPr="000C4D8D">
              <w:t>:</w:t>
            </w:r>
          </w:p>
        </w:tc>
        <w:tc>
          <w:tcPr>
            <w:tcW w:w="5997" w:type="dxa"/>
            <w:vAlign w:val="center"/>
          </w:tcPr>
          <w:p w:rsidR="009A2F6A" w:rsidRPr="000C4D8D" w:rsidRDefault="009A2F6A" w:rsidP="006F4B2C">
            <w:pPr>
              <w:pStyle w:val="Zaetekinkonecpogodbe"/>
            </w:pPr>
            <w:r w:rsidRPr="009D1142">
              <w:t>3441890000</w:t>
            </w:r>
          </w:p>
        </w:tc>
      </w:tr>
      <w:tr w:rsidR="009A2F6A" w:rsidRPr="000C4D8D" w:rsidTr="006F4B2C">
        <w:tc>
          <w:tcPr>
            <w:tcW w:w="3291" w:type="dxa"/>
            <w:gridSpan w:val="2"/>
            <w:vAlign w:val="center"/>
          </w:tcPr>
          <w:p w:rsidR="009A2F6A" w:rsidRPr="000C4D8D" w:rsidRDefault="009A2F6A" w:rsidP="006F4B2C">
            <w:pPr>
              <w:pStyle w:val="Zaetekinkonecpogodbe"/>
              <w:ind w:left="0"/>
            </w:pPr>
            <w:r w:rsidRPr="000C4D8D">
              <w:t>Identifikacijska štev. za DDV:</w:t>
            </w:r>
          </w:p>
        </w:tc>
        <w:tc>
          <w:tcPr>
            <w:tcW w:w="5997" w:type="dxa"/>
            <w:vAlign w:val="center"/>
          </w:tcPr>
          <w:p w:rsidR="009A2F6A" w:rsidRPr="000C4D8D" w:rsidRDefault="009A2F6A" w:rsidP="006F4B2C">
            <w:pPr>
              <w:pStyle w:val="Zaetekinkonecpogodbe"/>
            </w:pPr>
            <w:r w:rsidRPr="009D1142">
              <w:t>SI92851525</w:t>
            </w:r>
          </w:p>
        </w:tc>
      </w:tr>
    </w:tbl>
    <w:p w:rsidR="009A2F6A" w:rsidRPr="000C4D8D" w:rsidRDefault="009A2F6A" w:rsidP="009A2F6A">
      <w:pPr>
        <w:pStyle w:val="Zaetekinkonecpogodbe"/>
      </w:pPr>
    </w:p>
    <w:p w:rsidR="009A2F6A" w:rsidRPr="000C4D8D" w:rsidRDefault="009A2F6A" w:rsidP="009A2F6A">
      <w:pPr>
        <w:pStyle w:val="Zaetekinkonecpogodbe"/>
      </w:pPr>
      <w:r w:rsidRPr="000C4D8D">
        <w:t>in</w:t>
      </w:r>
    </w:p>
    <w:p w:rsidR="009A2F6A" w:rsidRPr="000C4D8D" w:rsidRDefault="009A2F6A" w:rsidP="009A2F6A">
      <w:pPr>
        <w:pStyle w:val="Zaetekinkonecpogodbe"/>
      </w:pPr>
    </w:p>
    <w:tbl>
      <w:tblPr>
        <w:tblW w:w="0" w:type="auto"/>
        <w:tblLook w:val="01E0" w:firstRow="1" w:lastRow="1" w:firstColumn="1" w:lastColumn="1" w:noHBand="0" w:noVBand="0"/>
      </w:tblPr>
      <w:tblGrid>
        <w:gridCol w:w="1830"/>
        <w:gridCol w:w="1397"/>
        <w:gridCol w:w="6059"/>
      </w:tblGrid>
      <w:tr w:rsidR="009A2F6A" w:rsidRPr="000C4D8D" w:rsidTr="006F4B2C">
        <w:tc>
          <w:tcPr>
            <w:tcW w:w="1830" w:type="dxa"/>
            <w:vAlign w:val="center"/>
          </w:tcPr>
          <w:p w:rsidR="009A2F6A" w:rsidRPr="000C4D8D" w:rsidRDefault="00AA0023" w:rsidP="006F4B2C">
            <w:pPr>
              <w:pStyle w:val="Zaetekinkonecpogodbe"/>
              <w:ind w:left="0"/>
            </w:pPr>
            <w:r>
              <w:t>DOBAVITELJ</w:t>
            </w:r>
            <w:r w:rsidR="009A2F6A" w:rsidRPr="000C4D8D">
              <w:t>:</w:t>
            </w:r>
          </w:p>
        </w:tc>
        <w:tc>
          <w:tcPr>
            <w:tcW w:w="7456" w:type="dxa"/>
            <w:gridSpan w:val="2"/>
            <w:vAlign w:val="center"/>
          </w:tcPr>
          <w:p w:rsidR="009A2F6A" w:rsidRPr="000C4D8D" w:rsidRDefault="009A2F6A" w:rsidP="006F4B2C">
            <w:pPr>
              <w:pStyle w:val="Zaetekinkonecpogodbe"/>
              <w:ind w:left="0"/>
            </w:pPr>
          </w:p>
        </w:tc>
      </w:tr>
      <w:tr w:rsidR="009A2F6A" w:rsidRPr="000C4D8D" w:rsidTr="006F4B2C">
        <w:trPr>
          <w:trHeight w:val="354"/>
        </w:trPr>
        <w:tc>
          <w:tcPr>
            <w:tcW w:w="1830" w:type="dxa"/>
            <w:vAlign w:val="center"/>
          </w:tcPr>
          <w:p w:rsidR="009A2F6A" w:rsidRPr="000C4D8D" w:rsidRDefault="009A2F6A" w:rsidP="006F4B2C">
            <w:pPr>
              <w:pStyle w:val="Zaetekinkonecpogodbe"/>
              <w:ind w:left="0"/>
            </w:pPr>
          </w:p>
        </w:tc>
        <w:tc>
          <w:tcPr>
            <w:tcW w:w="7456" w:type="dxa"/>
            <w:gridSpan w:val="2"/>
            <w:vAlign w:val="center"/>
          </w:tcPr>
          <w:p w:rsidR="009A2F6A" w:rsidRPr="000C4D8D" w:rsidRDefault="009A2F6A" w:rsidP="006F4B2C">
            <w:pPr>
              <w:pStyle w:val="Zaetekinkonecpogodbe"/>
              <w:ind w:left="0"/>
            </w:pPr>
            <w:r>
              <w:t>ki ga zastopa</w:t>
            </w:r>
          </w:p>
        </w:tc>
      </w:tr>
      <w:tr w:rsidR="009A2F6A" w:rsidRPr="000C4D8D" w:rsidTr="006F4B2C">
        <w:tc>
          <w:tcPr>
            <w:tcW w:w="1830" w:type="dxa"/>
          </w:tcPr>
          <w:p w:rsidR="009A2F6A" w:rsidRPr="000C4D8D" w:rsidRDefault="009A2F6A" w:rsidP="006F4B2C">
            <w:pPr>
              <w:pStyle w:val="Zaetekinkonecpogodbe"/>
              <w:ind w:left="0"/>
            </w:pPr>
          </w:p>
        </w:tc>
        <w:tc>
          <w:tcPr>
            <w:tcW w:w="7456" w:type="dxa"/>
            <w:gridSpan w:val="2"/>
          </w:tcPr>
          <w:p w:rsidR="009A2F6A" w:rsidRPr="000C4D8D" w:rsidRDefault="009A2F6A" w:rsidP="006F4B2C">
            <w:pPr>
              <w:pStyle w:val="Zaetekinkonecpogodbe"/>
              <w:ind w:left="0"/>
            </w:pPr>
          </w:p>
        </w:tc>
      </w:tr>
      <w:tr w:rsidR="009A2F6A" w:rsidRPr="000C4D8D" w:rsidTr="006F4B2C">
        <w:tc>
          <w:tcPr>
            <w:tcW w:w="3227" w:type="dxa"/>
            <w:gridSpan w:val="2"/>
          </w:tcPr>
          <w:p w:rsidR="009A2F6A" w:rsidRPr="000C4D8D" w:rsidRDefault="009A2F6A" w:rsidP="006F4B2C">
            <w:pPr>
              <w:pStyle w:val="Zaetekinkonecpogodbe"/>
              <w:ind w:left="0"/>
            </w:pPr>
            <w:r w:rsidRPr="000C4D8D">
              <w:t>Matična štev</w:t>
            </w:r>
            <w:r>
              <w:t>ilka</w:t>
            </w:r>
            <w:r w:rsidRPr="000C4D8D">
              <w:t xml:space="preserve">: </w:t>
            </w:r>
          </w:p>
        </w:tc>
        <w:tc>
          <w:tcPr>
            <w:tcW w:w="6059" w:type="dxa"/>
          </w:tcPr>
          <w:p w:rsidR="009A2F6A" w:rsidRPr="000C4D8D" w:rsidRDefault="009A2F6A" w:rsidP="006F4B2C">
            <w:pPr>
              <w:pStyle w:val="Zaetekinkonecpogodbe"/>
            </w:pPr>
          </w:p>
        </w:tc>
      </w:tr>
      <w:tr w:rsidR="009A2F6A" w:rsidRPr="000C4D8D" w:rsidTr="006F4B2C">
        <w:tc>
          <w:tcPr>
            <w:tcW w:w="3227" w:type="dxa"/>
            <w:gridSpan w:val="2"/>
          </w:tcPr>
          <w:p w:rsidR="009A2F6A" w:rsidRPr="000C4D8D" w:rsidRDefault="009A2F6A" w:rsidP="006F4B2C">
            <w:pPr>
              <w:pStyle w:val="Zaetekinkonecpogodbe"/>
              <w:ind w:left="0"/>
            </w:pPr>
            <w:r w:rsidRPr="000C4D8D">
              <w:t>Identifikacijska štev. za DDV:</w:t>
            </w:r>
          </w:p>
        </w:tc>
        <w:tc>
          <w:tcPr>
            <w:tcW w:w="6059" w:type="dxa"/>
          </w:tcPr>
          <w:p w:rsidR="009A2F6A" w:rsidRPr="000C4D8D" w:rsidRDefault="009A2F6A" w:rsidP="006F4B2C">
            <w:pPr>
              <w:pStyle w:val="Zaetekinkonecpogodbe"/>
            </w:pPr>
          </w:p>
        </w:tc>
      </w:tr>
      <w:tr w:rsidR="009A2F6A" w:rsidRPr="000C4D8D" w:rsidTr="006F4B2C">
        <w:tc>
          <w:tcPr>
            <w:tcW w:w="3227" w:type="dxa"/>
            <w:gridSpan w:val="2"/>
          </w:tcPr>
          <w:p w:rsidR="009A2F6A" w:rsidRPr="000C4D8D" w:rsidRDefault="009A2F6A" w:rsidP="006F4B2C">
            <w:pPr>
              <w:pStyle w:val="Zaetekinkonecpogodbe"/>
              <w:ind w:left="0"/>
            </w:pPr>
            <w:r>
              <w:t>Št. transakcijskega računa:</w:t>
            </w:r>
          </w:p>
        </w:tc>
        <w:tc>
          <w:tcPr>
            <w:tcW w:w="6059" w:type="dxa"/>
          </w:tcPr>
          <w:p w:rsidR="009A2F6A" w:rsidRPr="000C4D8D" w:rsidRDefault="009A2F6A" w:rsidP="006F4B2C">
            <w:pPr>
              <w:pStyle w:val="Zaetekinkonecpogodbe"/>
            </w:pPr>
          </w:p>
        </w:tc>
      </w:tr>
    </w:tbl>
    <w:p w:rsidR="009A2F6A" w:rsidRPr="000C4D8D" w:rsidRDefault="009A2F6A" w:rsidP="009A2F6A">
      <w:pPr>
        <w:pStyle w:val="Zaetekinkonecpogodbe"/>
      </w:pPr>
    </w:p>
    <w:p w:rsidR="009A2F6A" w:rsidRPr="00AA0023" w:rsidRDefault="009A2F6A" w:rsidP="009A2F6A">
      <w:pPr>
        <w:pStyle w:val="Naslov1"/>
        <w:keepNext/>
        <w:numPr>
          <w:ilvl w:val="0"/>
          <w:numId w:val="40"/>
        </w:numPr>
        <w:spacing w:before="360" w:after="180"/>
        <w:ind w:left="357" w:hanging="357"/>
        <w:jc w:val="both"/>
        <w:rPr>
          <w:rFonts w:ascii="Times New Roman" w:hAnsi="Times New Roman" w:cs="Times New Roman"/>
          <w:sz w:val="22"/>
          <w:szCs w:val="22"/>
        </w:rPr>
      </w:pPr>
      <w:r w:rsidRPr="00AA0023">
        <w:rPr>
          <w:rFonts w:ascii="Times New Roman" w:hAnsi="Times New Roman" w:cs="Times New Roman"/>
          <w:sz w:val="22"/>
          <w:szCs w:val="22"/>
        </w:rPr>
        <w:t>Uvodne ugotovitve</w:t>
      </w:r>
    </w:p>
    <w:p w:rsidR="009A2F6A" w:rsidRDefault="009A2F6A" w:rsidP="009A2F6A">
      <w:pPr>
        <w:numPr>
          <w:ilvl w:val="1"/>
          <w:numId w:val="40"/>
        </w:numPr>
        <w:ind w:left="709" w:hanging="567"/>
        <w:jc w:val="both"/>
      </w:pPr>
      <w:r>
        <w:t>Stranki tega sporazuma uvodoma ugotavljata:</w:t>
      </w:r>
    </w:p>
    <w:p w:rsidR="009A2F6A" w:rsidRDefault="009A2F6A" w:rsidP="009A2F6A">
      <w:pPr>
        <w:numPr>
          <w:ilvl w:val="0"/>
          <w:numId w:val="41"/>
        </w:numPr>
        <w:ind w:left="1066" w:hanging="357"/>
        <w:jc w:val="both"/>
      </w:pPr>
      <w:r>
        <w:t xml:space="preserve"> da je naročnik izvedel postopek </w:t>
      </w:r>
      <w:r w:rsidR="00D122B2">
        <w:t>javnega naročila</w:t>
      </w:r>
      <w:r w:rsidR="00AA0023">
        <w:t>, objavljen</w:t>
      </w:r>
      <w:r>
        <w:t xml:space="preserve"> na Portalu javnih naročil dne ________ pod št. objave _______, z namenom sklenitve okvirnega sporazuma za dobavo ______, v katerem je naročnik </w:t>
      </w:r>
      <w:r w:rsidR="00AA0023">
        <w:t>dobavitelja iz</w:t>
      </w:r>
      <w:r>
        <w:t xml:space="preserve">bral na podlagi </w:t>
      </w:r>
      <w:r w:rsidR="00D122B2">
        <w:t>najnižje cene</w:t>
      </w:r>
      <w:r>
        <w:t xml:space="preserve"> in na podlagi pogojev, opredeljenih v razpisni dokumentaciji naročnika,</w:t>
      </w:r>
    </w:p>
    <w:p w:rsidR="009A2F6A" w:rsidRPr="009A2792" w:rsidRDefault="009A2F6A" w:rsidP="009A2F6A">
      <w:pPr>
        <w:numPr>
          <w:ilvl w:val="0"/>
          <w:numId w:val="41"/>
        </w:numPr>
        <w:ind w:left="1066" w:hanging="357"/>
        <w:jc w:val="both"/>
      </w:pPr>
      <w:r>
        <w:t xml:space="preserve"> da se s tem sporazumom naročnik in </w:t>
      </w:r>
      <w:r w:rsidR="00AA0023">
        <w:t>dobavitelj</w:t>
      </w:r>
      <w:r>
        <w:t xml:space="preserve"> dogovorita o splošnih pogojih izvajanja predmeta javnega naročila.</w:t>
      </w:r>
    </w:p>
    <w:p w:rsidR="009A2F6A" w:rsidRPr="00D6379C"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D6379C">
        <w:rPr>
          <w:rFonts w:ascii="Times New Roman" w:hAnsi="Times New Roman" w:cs="Times New Roman"/>
          <w:sz w:val="24"/>
          <w:szCs w:val="24"/>
        </w:rPr>
        <w:t>Predmet sporazuma</w:t>
      </w:r>
    </w:p>
    <w:p w:rsidR="009A2F6A" w:rsidRDefault="009A2F6A" w:rsidP="009A2F6A">
      <w:pPr>
        <w:numPr>
          <w:ilvl w:val="1"/>
          <w:numId w:val="40"/>
        </w:numPr>
        <w:spacing w:after="180"/>
        <w:ind w:left="709" w:hanging="567"/>
        <w:jc w:val="both"/>
      </w:pPr>
      <w:r>
        <w:t xml:space="preserve">Predmet okvirnega sporazuma je </w:t>
      </w:r>
      <w:proofErr w:type="spellStart"/>
      <w:r>
        <w:t>sukcesivna</w:t>
      </w:r>
      <w:proofErr w:type="spellEnd"/>
      <w:r>
        <w:t xml:space="preserve"> dobava __________</w:t>
      </w:r>
      <w:r w:rsidR="00D6379C">
        <w:t>(</w:t>
      </w:r>
      <w:r w:rsidR="00D6379C" w:rsidRPr="00D6379C">
        <w:rPr>
          <w:i/>
        </w:rPr>
        <w:t>odvisno od sklopa</w:t>
      </w:r>
      <w:r w:rsidR="00D6379C">
        <w:t>)</w:t>
      </w:r>
      <w:r>
        <w:t xml:space="preserve">, ki jih naročnik po obsegu in časovno ne more vnaprej določiti. Količine in vrste blaga, navedene v ponudbi in ponudbenem predračunu </w:t>
      </w:r>
      <w:r w:rsidR="00AA0023">
        <w:t>dobavitelja</w:t>
      </w:r>
      <w:r>
        <w:t>, so okvirne in za naročnika niso obvezujoče.</w:t>
      </w:r>
    </w:p>
    <w:p w:rsidR="009A2F6A" w:rsidRDefault="009A2F6A" w:rsidP="009A2F6A">
      <w:pPr>
        <w:numPr>
          <w:ilvl w:val="1"/>
          <w:numId w:val="40"/>
        </w:numPr>
        <w:spacing w:after="180"/>
        <w:ind w:left="709" w:hanging="567"/>
        <w:jc w:val="both"/>
      </w:pPr>
      <w:r>
        <w:t xml:space="preserve">Opredelitev in opis predmeta tega okvirnega sporazuma je razviden iz ponudbe </w:t>
      </w:r>
      <w:r w:rsidR="00AA0023">
        <w:t>dobavitelja</w:t>
      </w:r>
      <w:r>
        <w:t xml:space="preserve"> št. ____________ in ponudbenega predračuna </w:t>
      </w:r>
      <w:r w:rsidR="00D122B2">
        <w:t xml:space="preserve">(OBR-6a) </w:t>
      </w:r>
      <w:r>
        <w:t>št. ______________ z dne ___________, ki sta sestavni del tega okvirnega sporazuma.</w:t>
      </w:r>
    </w:p>
    <w:p w:rsidR="009A2F6A" w:rsidRPr="009D1142" w:rsidRDefault="009A2F6A" w:rsidP="009A2F6A">
      <w:pPr>
        <w:numPr>
          <w:ilvl w:val="1"/>
          <w:numId w:val="40"/>
        </w:numPr>
        <w:spacing w:after="180"/>
        <w:ind w:left="709" w:hanging="567"/>
        <w:jc w:val="both"/>
      </w:pPr>
      <w:r>
        <w:t xml:space="preserve">Naročnik in </w:t>
      </w:r>
      <w:r w:rsidR="00AA0023">
        <w:t>dobavitelj</w:t>
      </w:r>
      <w:r>
        <w:t xml:space="preserve"> se izrecno dogovorita, da bo naročnik v obdobju veljavnosti tega okvirnega sporazuma kupoval le blago, ki ga bo dejansko potreboval</w:t>
      </w:r>
      <w:r w:rsidR="003F6EEB">
        <w:t>.</w:t>
      </w:r>
    </w:p>
    <w:p w:rsidR="009A2F6A" w:rsidRPr="003F6EEB"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3F6EEB">
        <w:rPr>
          <w:rFonts w:ascii="Times New Roman" w:hAnsi="Times New Roman" w:cs="Times New Roman"/>
          <w:sz w:val="24"/>
          <w:szCs w:val="24"/>
        </w:rPr>
        <w:lastRenderedPageBreak/>
        <w:t>Skupna cena in popust</w:t>
      </w:r>
    </w:p>
    <w:p w:rsidR="009A2F6A" w:rsidRDefault="009A2F6A" w:rsidP="009A2F6A">
      <w:pPr>
        <w:numPr>
          <w:ilvl w:val="1"/>
          <w:numId w:val="40"/>
        </w:numPr>
        <w:spacing w:after="180"/>
        <w:ind w:left="709" w:hanging="567"/>
        <w:jc w:val="both"/>
      </w:pPr>
      <w:r>
        <w:t xml:space="preserve">Najvišja </w:t>
      </w:r>
      <w:r w:rsidR="003F6EEB">
        <w:t xml:space="preserve">ocenjena </w:t>
      </w:r>
      <w:r>
        <w:t xml:space="preserve">letna vrednost naročil po tem sporazumu </w:t>
      </w:r>
      <w:r w:rsidRPr="007B4D9D">
        <w:t>znaša ___________________EUR</w:t>
      </w:r>
      <w:r w:rsidR="003F6EEB">
        <w:t xml:space="preserve"> (brez DDV), ______________EUR (z DDV)</w:t>
      </w:r>
      <w:r w:rsidRPr="007B4D9D">
        <w:t>.</w:t>
      </w:r>
      <w:r w:rsidR="003F6EEB">
        <w:t xml:space="preserve"> </w:t>
      </w:r>
      <w:r w:rsidRPr="007B4D9D">
        <w:t xml:space="preserve">Cene v času veljavnosti </w:t>
      </w:r>
      <w:r>
        <w:t>sporazuma</w:t>
      </w:r>
      <w:r w:rsidRPr="007B4D9D">
        <w:t xml:space="preserve"> so nespremenljive, kot izhaja iz ponudbenega predračuna </w:t>
      </w:r>
      <w:r w:rsidR="00C9737F">
        <w:t>dobavitelj</w:t>
      </w:r>
      <w:r w:rsidRPr="007B4D9D">
        <w:t>a</w:t>
      </w:r>
      <w:r>
        <w:t>.</w:t>
      </w:r>
    </w:p>
    <w:p w:rsidR="009A2F6A" w:rsidRDefault="009A2F6A" w:rsidP="009A2F6A">
      <w:pPr>
        <w:numPr>
          <w:ilvl w:val="1"/>
          <w:numId w:val="40"/>
        </w:numPr>
        <w:spacing w:after="180"/>
        <w:ind w:left="709" w:hanging="567"/>
        <w:jc w:val="both"/>
      </w:pPr>
      <w:r>
        <w:t>Cena mora vključevati vse materialne in nematerialne stroške, ki jih bo ponudnik imel z realizacijo naročila.</w:t>
      </w:r>
    </w:p>
    <w:p w:rsidR="009A2F6A" w:rsidRPr="009D1142" w:rsidRDefault="009A2F6A" w:rsidP="009A2F6A">
      <w:pPr>
        <w:numPr>
          <w:ilvl w:val="1"/>
          <w:numId w:val="40"/>
        </w:numPr>
        <w:spacing w:after="180"/>
        <w:ind w:left="709" w:hanging="567"/>
        <w:jc w:val="both"/>
      </w:pPr>
      <w:r>
        <w:t>V kolikor izvajalec v določenih obdobjih prodaja blago, ki je predmet okvirnega sporazuma, po znižanih – akcijskih cenah, ki so ugodnejše od cen iz ponudbenega predračuna, mora naročnika o tem pisno seznaniti ter mu zagotoviti blago pod enakimi – akcijskimi pogoji.</w:t>
      </w:r>
    </w:p>
    <w:p w:rsidR="009A2F6A" w:rsidRPr="00D6379C"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D6379C">
        <w:rPr>
          <w:rFonts w:ascii="Times New Roman" w:hAnsi="Times New Roman" w:cs="Times New Roman"/>
          <w:sz w:val="24"/>
          <w:szCs w:val="24"/>
        </w:rPr>
        <w:t>Plačilo</w:t>
      </w:r>
    </w:p>
    <w:p w:rsidR="009A2F6A" w:rsidRDefault="009A2F6A" w:rsidP="009A2F6A">
      <w:pPr>
        <w:numPr>
          <w:ilvl w:val="1"/>
          <w:numId w:val="40"/>
        </w:numPr>
        <w:spacing w:after="180"/>
        <w:ind w:left="709" w:hanging="567"/>
        <w:jc w:val="both"/>
      </w:pPr>
      <w:r>
        <w:t>Rok plačila je 30 dni od prejema pravilno izstavljenega računa, ki bo izstavljen po posamezni dobavi.</w:t>
      </w:r>
      <w:r w:rsidRPr="000A1672">
        <w:t xml:space="preserve"> Za dan plačila se šteje dan, ko </w:t>
      </w:r>
      <w:r>
        <w:t>naročnik</w:t>
      </w:r>
      <w:r w:rsidRPr="000A1672">
        <w:t xml:space="preserve"> izda nalog za plačilo pri banki.</w:t>
      </w:r>
    </w:p>
    <w:p w:rsidR="009A2F6A" w:rsidRDefault="009A2F6A" w:rsidP="009A2F6A">
      <w:pPr>
        <w:numPr>
          <w:ilvl w:val="1"/>
          <w:numId w:val="40"/>
        </w:numPr>
        <w:spacing w:after="180"/>
        <w:ind w:left="709" w:hanging="567"/>
        <w:jc w:val="both"/>
      </w:pPr>
      <w:r>
        <w:t>Obračun dobavljenega predmeta okvirnega sporazuma se izvede na osnovi podatkov o dejanskih količinah dobavljenega blaga.</w:t>
      </w:r>
    </w:p>
    <w:p w:rsidR="009A2F6A" w:rsidRDefault="009A2F6A" w:rsidP="009A2F6A">
      <w:pPr>
        <w:numPr>
          <w:ilvl w:val="1"/>
          <w:numId w:val="40"/>
        </w:numPr>
        <w:spacing w:after="180"/>
        <w:ind w:left="709" w:hanging="567"/>
        <w:jc w:val="both"/>
      </w:pPr>
      <w:r>
        <w:t>Šteje se, da je blago pravilno prevzeto, če izvajalec razpolaga z dobavnico na kateri je podpis pooblaščene osebe naročnika.</w:t>
      </w:r>
    </w:p>
    <w:p w:rsidR="009A2F6A" w:rsidRPr="00912081"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912081">
        <w:rPr>
          <w:rFonts w:ascii="Times New Roman" w:hAnsi="Times New Roman" w:cs="Times New Roman"/>
          <w:sz w:val="24"/>
          <w:szCs w:val="24"/>
        </w:rPr>
        <w:t>Rok dobave</w:t>
      </w:r>
    </w:p>
    <w:p w:rsidR="009A2F6A" w:rsidRDefault="009A2F6A" w:rsidP="009A2F6A">
      <w:pPr>
        <w:numPr>
          <w:ilvl w:val="1"/>
          <w:numId w:val="40"/>
        </w:numPr>
        <w:spacing w:after="180"/>
        <w:ind w:left="709" w:hanging="567"/>
        <w:jc w:val="both"/>
      </w:pPr>
      <w:r>
        <w:t xml:space="preserve">Dobava se bo v času veljavnosti okvirnega sporazuma znotraj posameznega sklopa izvajala </w:t>
      </w:r>
      <w:proofErr w:type="spellStart"/>
      <w:r>
        <w:t>sukcesivno</w:t>
      </w:r>
      <w:proofErr w:type="spellEnd"/>
      <w:r>
        <w:t xml:space="preserve"> na osnovi sprotnih, pisnih naročil naročnika (elektronska pošta, telefaks).</w:t>
      </w:r>
    </w:p>
    <w:p w:rsidR="009A2F6A" w:rsidRDefault="00912081" w:rsidP="009A2F6A">
      <w:pPr>
        <w:numPr>
          <w:ilvl w:val="1"/>
          <w:numId w:val="40"/>
        </w:numPr>
        <w:spacing w:after="180"/>
        <w:ind w:left="709" w:hanging="567"/>
        <w:jc w:val="both"/>
      </w:pPr>
      <w:r>
        <w:t>Dobavitelj</w:t>
      </w:r>
      <w:r w:rsidR="009A2F6A" w:rsidRPr="000A1672">
        <w:t xml:space="preserve"> zagotavlja dobavo predmeta okvirnega sporazuma</w:t>
      </w:r>
      <w:r w:rsidR="009A2F6A">
        <w:t xml:space="preserve"> najkasneje </w:t>
      </w:r>
      <w:r>
        <w:t xml:space="preserve">v roku </w:t>
      </w:r>
      <w:r w:rsidR="006040F8">
        <w:t>sedmih (7</w:t>
      </w:r>
      <w:r>
        <w:t xml:space="preserve">) dni  po prejemu naročila oz. v skladu z dogovorom z naročnikom, odvisno od nujnosti </w:t>
      </w:r>
      <w:r w:rsidR="006040F8">
        <w:t xml:space="preserve">posameznih </w:t>
      </w:r>
      <w:r>
        <w:t>dobav.</w:t>
      </w:r>
    </w:p>
    <w:p w:rsidR="009A2F6A" w:rsidRDefault="00912081" w:rsidP="009A2F6A">
      <w:pPr>
        <w:numPr>
          <w:ilvl w:val="1"/>
          <w:numId w:val="40"/>
        </w:numPr>
        <w:spacing w:after="180"/>
        <w:ind w:left="709" w:hanging="567"/>
        <w:jc w:val="both"/>
      </w:pPr>
      <w:r>
        <w:t>Dobavitelj</w:t>
      </w:r>
      <w:r w:rsidR="009A2F6A">
        <w:t xml:space="preserve"> se obvezuje k blagu priložiti prodajno prevzemni dokument – dobavnico z vsemi podatki, ki jih naročnik potrebuje za pravilen prevzem blaga, za ugotovitev vrednosti blaga in za ugotovitev svoje plačilne obveznosti za dobavljeno blago.</w:t>
      </w:r>
    </w:p>
    <w:p w:rsidR="009A2F6A" w:rsidRDefault="009A2F6A" w:rsidP="009A2F6A">
      <w:pPr>
        <w:numPr>
          <w:ilvl w:val="1"/>
          <w:numId w:val="40"/>
        </w:numPr>
        <w:spacing w:after="180"/>
        <w:ind w:left="709" w:hanging="567"/>
        <w:jc w:val="both"/>
      </w:pPr>
      <w:r>
        <w:t>Naročnik mora takoj ob prevzemu blaga opraviti količinski prevzem in kontrolo blaga po vrsti. Dejanske količine se morajo ujemati s količinami navedenimi v dobavnici.</w:t>
      </w:r>
    </w:p>
    <w:p w:rsidR="009A2F6A" w:rsidRDefault="009A2F6A" w:rsidP="009A2F6A">
      <w:pPr>
        <w:numPr>
          <w:ilvl w:val="1"/>
          <w:numId w:val="40"/>
        </w:numPr>
        <w:spacing w:after="180"/>
        <w:ind w:left="709" w:hanging="567"/>
        <w:jc w:val="both"/>
      </w:pPr>
      <w:r>
        <w:t xml:space="preserve">V primeru količinskih napak mora naročnik takoj ob prevzemu blaga obvestiti </w:t>
      </w:r>
      <w:r w:rsidR="00912081">
        <w:t>dobavitelja</w:t>
      </w:r>
      <w:r>
        <w:t xml:space="preserve"> s pripisom na dobavnici po vrsti in količini blaga, ki ni bilo dobavljeno, kar potrdita s podpisom pooblaščena oseba </w:t>
      </w:r>
      <w:r w:rsidR="00912081">
        <w:t>dobavitelja</w:t>
      </w:r>
      <w:r>
        <w:t>, ki blago predaja in pooblaščena oseba naročnika za prevzem blaga.</w:t>
      </w:r>
    </w:p>
    <w:p w:rsidR="009A2F6A" w:rsidRDefault="009A2F6A" w:rsidP="009A2F6A">
      <w:pPr>
        <w:numPr>
          <w:ilvl w:val="1"/>
          <w:numId w:val="40"/>
        </w:numPr>
        <w:spacing w:after="180"/>
        <w:ind w:left="709" w:hanging="567"/>
        <w:jc w:val="both"/>
      </w:pPr>
      <w:r>
        <w:t xml:space="preserve">V primeru kakovostnih napak blaga, je dolžan naročnik </w:t>
      </w:r>
      <w:r w:rsidR="00912081">
        <w:t>dobavitelja</w:t>
      </w:r>
      <w:r>
        <w:t xml:space="preserve"> obvestiti najpozneje v roku 8 dni po prevzemu blaga.</w:t>
      </w:r>
    </w:p>
    <w:p w:rsidR="009A2F6A" w:rsidRPr="000A1672" w:rsidRDefault="009A2F6A" w:rsidP="009A2F6A">
      <w:pPr>
        <w:numPr>
          <w:ilvl w:val="1"/>
          <w:numId w:val="40"/>
        </w:numPr>
        <w:spacing w:after="180"/>
        <w:ind w:left="709" w:hanging="567"/>
        <w:jc w:val="both"/>
      </w:pPr>
      <w:r>
        <w:lastRenderedPageBreak/>
        <w:t xml:space="preserve">V izjemnih primerih, ko </w:t>
      </w:r>
      <w:r w:rsidR="00912081">
        <w:t>dobavitelj</w:t>
      </w:r>
      <w:r>
        <w:t xml:space="preserve"> ne more izpolniti obveznosti iz okvirnega sporazuma v dogovorjenem roku zaradi višje sile (npr.: naravne nesreče, nenormalne vremenske ujme, vojna, dokazane izgube pošiljke med transportom, dokazane poškodbe med dobavo, </w:t>
      </w:r>
      <w:proofErr w:type="spellStart"/>
      <w:r>
        <w:t>etc</w:t>
      </w:r>
      <w:proofErr w:type="spellEnd"/>
      <w:r>
        <w:t xml:space="preserve">.) mora </w:t>
      </w:r>
      <w:r w:rsidR="00912081">
        <w:t>dobavitelj</w:t>
      </w:r>
      <w:r>
        <w:t xml:space="preserve"> naročnika nemudoma pisno obvestiti o nezmožnosti pravočasne dobave predmeta okvirnega sporazuma in pri tem tudi navesti vzroke zamude ter okvirni/pričakovani dejanski dobavni rok. Le v tem primeru naročnik ne bo izvajal sankcij proti </w:t>
      </w:r>
      <w:r w:rsidR="00912081">
        <w:t>dobavitelju</w:t>
      </w:r>
      <w:r>
        <w:t xml:space="preserve"> po 9. točki tega okvirnega sporazuma.</w:t>
      </w:r>
    </w:p>
    <w:p w:rsidR="009A2F6A" w:rsidRPr="00912081"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912081">
        <w:rPr>
          <w:rFonts w:ascii="Times New Roman" w:hAnsi="Times New Roman" w:cs="Times New Roman"/>
          <w:sz w:val="24"/>
          <w:szCs w:val="24"/>
        </w:rPr>
        <w:t>Obračun in plačilo zamudnih obresti</w:t>
      </w:r>
    </w:p>
    <w:p w:rsidR="009A2F6A" w:rsidRPr="00640FB8" w:rsidRDefault="009A2F6A" w:rsidP="009A2F6A">
      <w:pPr>
        <w:numPr>
          <w:ilvl w:val="1"/>
          <w:numId w:val="40"/>
        </w:numPr>
        <w:spacing w:after="180"/>
        <w:ind w:left="709" w:hanging="567"/>
        <w:jc w:val="both"/>
      </w:pPr>
      <w:r w:rsidRPr="00640FB8">
        <w:t xml:space="preserve">V primeru zamude s plačilom računov je naročnik dolžan </w:t>
      </w:r>
      <w:r w:rsidR="00912081">
        <w:t>dobavitelju</w:t>
      </w:r>
      <w:r w:rsidRPr="00640FB8">
        <w:t xml:space="preserve"> na njegovo zahtevo plačati zakonite zamudne obresti. </w:t>
      </w:r>
      <w:r w:rsidR="00912081">
        <w:t>Dobavitelj</w:t>
      </w:r>
      <w:r w:rsidRPr="00640FB8">
        <w:t xml:space="preserve"> lahko zahteva plačilo obresti do dneva poplačila.</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Kakovost blaga</w:t>
      </w:r>
    </w:p>
    <w:p w:rsidR="009A2F6A" w:rsidRDefault="009A2F6A" w:rsidP="009A2F6A">
      <w:pPr>
        <w:numPr>
          <w:ilvl w:val="1"/>
          <w:numId w:val="40"/>
        </w:numPr>
        <w:spacing w:after="180"/>
        <w:ind w:left="709" w:hanging="567"/>
        <w:jc w:val="both"/>
      </w:pPr>
      <w:r>
        <w:t>Kakovost predmeta okvirnega sporazuma mora ustrezati standardom za kvaliteto in veljavnim predpisom v Repu</w:t>
      </w:r>
      <w:r w:rsidR="000F014B">
        <w:t>bliki Sloveniji ter popolnoma ustreza vsem tehničnim opisom in karakteristikam, ki so bili zahtevani v razpisni dokumentaciji.</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Pogodbena kazen</w:t>
      </w:r>
    </w:p>
    <w:p w:rsidR="009A2F6A" w:rsidRDefault="009A2F6A" w:rsidP="009A2F6A">
      <w:pPr>
        <w:numPr>
          <w:ilvl w:val="1"/>
          <w:numId w:val="40"/>
        </w:numPr>
        <w:spacing w:after="180"/>
        <w:ind w:left="709" w:hanging="567"/>
        <w:jc w:val="both"/>
      </w:pPr>
      <w:r>
        <w:t>V primeru, da pride do zamude dobavnega roka in ni posledica višj</w:t>
      </w:r>
      <w:r w:rsidR="006040F8">
        <w:t>e sile kot je zapisano v točki 5</w:t>
      </w:r>
      <w:r>
        <w:t>.7.  tega okvirnega sporazuma, je dogovorjena pogodbena kazen v višini 1 % (en odstotek) od neizvršenih dobav za vsak dan zamude, pri čemer sme pogodbena kazen znašati največ 20 % vrednosti neizvršene dobave posameznega naročila.</w:t>
      </w:r>
    </w:p>
    <w:p w:rsidR="009A2F6A" w:rsidRDefault="009A2F6A" w:rsidP="009A2F6A">
      <w:pPr>
        <w:numPr>
          <w:ilvl w:val="1"/>
          <w:numId w:val="40"/>
        </w:numPr>
        <w:spacing w:after="180"/>
        <w:ind w:left="709" w:hanging="567"/>
        <w:jc w:val="both"/>
      </w:pPr>
      <w:r>
        <w:t xml:space="preserve">V primeru, da zaradi zamude </w:t>
      </w:r>
      <w:r w:rsidR="00CD5329">
        <w:t>dobavitelja</w:t>
      </w:r>
      <w:r>
        <w:t xml:space="preserve"> kazen preseže 5% vrednosti dobav po tem okvirnem sporazumu, lahko naročnik odstopi od okvirnega sporazuma.</w:t>
      </w:r>
    </w:p>
    <w:p w:rsidR="009A2F6A" w:rsidRDefault="009A2F6A" w:rsidP="009A2F6A">
      <w:pPr>
        <w:numPr>
          <w:ilvl w:val="1"/>
          <w:numId w:val="40"/>
        </w:numPr>
        <w:spacing w:after="180"/>
        <w:ind w:left="709" w:hanging="567"/>
        <w:jc w:val="both"/>
      </w:pPr>
      <w:r>
        <w:t xml:space="preserve">Naročnik si pridrži pravico uveljaviti pogodbeno kazen pri plačilu računa, čeprav o kršitvi dobavnega roka </w:t>
      </w:r>
      <w:r w:rsidR="00CD5329">
        <w:t>dobavitelja</w:t>
      </w:r>
      <w:r>
        <w:t xml:space="preserve"> na to ni opozoril.</w:t>
      </w:r>
    </w:p>
    <w:p w:rsidR="009A2F6A" w:rsidRPr="000A1672" w:rsidRDefault="009A2F6A" w:rsidP="009A2F6A">
      <w:pPr>
        <w:numPr>
          <w:ilvl w:val="1"/>
          <w:numId w:val="40"/>
        </w:numPr>
        <w:spacing w:after="180"/>
        <w:ind w:left="709" w:hanging="567"/>
        <w:jc w:val="both"/>
      </w:pPr>
      <w:r>
        <w:t xml:space="preserve">Naročnik in </w:t>
      </w:r>
      <w:r w:rsidR="00CD5329">
        <w:t>dobavitelj</w:t>
      </w:r>
      <w:r>
        <w:t xml:space="preserve"> soglašata, da pravica zaračunati pogodbeno kazen ni pogojena z nastankom škode pri naročniku.</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Predstavniki strank sporazuma</w:t>
      </w:r>
    </w:p>
    <w:p w:rsidR="009A2F6A" w:rsidRDefault="009A2F6A" w:rsidP="009A2F6A">
      <w:pPr>
        <w:numPr>
          <w:ilvl w:val="1"/>
          <w:numId w:val="40"/>
        </w:numPr>
        <w:spacing w:after="180"/>
        <w:ind w:left="709" w:hanging="567"/>
        <w:jc w:val="both"/>
      </w:pPr>
      <w:r>
        <w:t>Skrbnik tega sporazuma na strani naročnika je __________________.</w:t>
      </w:r>
    </w:p>
    <w:p w:rsidR="009A2F6A" w:rsidRDefault="009A2F6A" w:rsidP="009A2F6A">
      <w:pPr>
        <w:numPr>
          <w:ilvl w:val="1"/>
          <w:numId w:val="40"/>
        </w:numPr>
        <w:spacing w:after="180"/>
        <w:ind w:left="709" w:hanging="567"/>
        <w:jc w:val="both"/>
      </w:pPr>
      <w:r>
        <w:t>Skrbnik te</w:t>
      </w:r>
      <w:r w:rsidR="00CD5329">
        <w:t>ga sporazuma na strani dobavitelj</w:t>
      </w:r>
      <w:r>
        <w:t xml:space="preserve"> je ___________________.</w:t>
      </w:r>
    </w:p>
    <w:p w:rsidR="009A2F6A" w:rsidRDefault="009A2F6A" w:rsidP="009A2F6A">
      <w:pPr>
        <w:numPr>
          <w:ilvl w:val="1"/>
          <w:numId w:val="40"/>
        </w:numPr>
        <w:spacing w:after="180"/>
        <w:ind w:left="709" w:hanging="567"/>
        <w:jc w:val="both"/>
      </w:pPr>
      <w:r>
        <w:t>Spremembo skrbnika sporazuma sporoči stranka drugi stranki pismeno.</w:t>
      </w:r>
    </w:p>
    <w:p w:rsidR="00B168DA" w:rsidRPr="00BF64B0" w:rsidRDefault="00B168DA" w:rsidP="00B168DA">
      <w:pPr>
        <w:spacing w:after="180"/>
        <w:ind w:left="709"/>
        <w:jc w:val="both"/>
      </w:pP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Sestavni deli sporazuma</w:t>
      </w:r>
    </w:p>
    <w:p w:rsidR="009A2F6A" w:rsidRDefault="009A2F6A" w:rsidP="009A2F6A">
      <w:pPr>
        <w:numPr>
          <w:ilvl w:val="1"/>
          <w:numId w:val="40"/>
        </w:numPr>
        <w:ind w:left="709" w:hanging="567"/>
        <w:jc w:val="both"/>
      </w:pPr>
      <w:r>
        <w:t>S</w:t>
      </w:r>
      <w:r w:rsidRPr="00E10C31">
        <w:t>estavni deli tega okvirnega sporazuma</w:t>
      </w:r>
      <w:r>
        <w:t xml:space="preserve"> so:</w:t>
      </w:r>
    </w:p>
    <w:p w:rsidR="009A2F6A" w:rsidRDefault="00CD5329" w:rsidP="00CD5329">
      <w:pPr>
        <w:ind w:left="1224"/>
        <w:jc w:val="both"/>
      </w:pPr>
      <w:r>
        <w:lastRenderedPageBreak/>
        <w:t xml:space="preserve">- </w:t>
      </w:r>
      <w:r w:rsidR="009A2F6A">
        <w:t xml:space="preserve">ponudba </w:t>
      </w:r>
      <w:r>
        <w:t>dobavitelja</w:t>
      </w:r>
      <w:r w:rsidR="009A2F6A">
        <w:t xml:space="preserve"> št. __________________ in ponudbeni predračun št. ___________________ z dne__________________ in</w:t>
      </w:r>
    </w:p>
    <w:p w:rsidR="009A2F6A" w:rsidRDefault="00CD5329" w:rsidP="00CD5329">
      <w:pPr>
        <w:spacing w:after="180"/>
        <w:ind w:left="1224"/>
        <w:jc w:val="both"/>
      </w:pPr>
      <w:r>
        <w:t xml:space="preserve">-   </w:t>
      </w:r>
      <w:r w:rsidR="009A2F6A" w:rsidRPr="00E10C31">
        <w:t xml:space="preserve">razpisna dokumentacija </w:t>
      </w:r>
      <w:r w:rsidR="009A2F6A">
        <w:t>naročnika.</w:t>
      </w:r>
    </w:p>
    <w:p w:rsidR="009A2F6A" w:rsidRDefault="00CD5329" w:rsidP="009A2F6A">
      <w:pPr>
        <w:numPr>
          <w:ilvl w:val="1"/>
          <w:numId w:val="40"/>
        </w:numPr>
        <w:spacing w:after="180"/>
        <w:ind w:left="709" w:hanging="567"/>
        <w:jc w:val="both"/>
      </w:pPr>
      <w:r>
        <w:t>Dobavitelj</w:t>
      </w:r>
      <w:r w:rsidR="009A2F6A" w:rsidRPr="00E10C31">
        <w:t xml:space="preserve"> </w:t>
      </w:r>
      <w:r w:rsidR="009A2F6A">
        <w:t xml:space="preserve">je dolžan </w:t>
      </w:r>
      <w:r w:rsidR="009A2F6A" w:rsidRPr="00E10C31">
        <w:t>izvesti tudi vse obveznosti</w:t>
      </w:r>
      <w:r w:rsidR="009A2F6A">
        <w:t>, ki niso izrecno navedene v tem</w:t>
      </w:r>
      <w:r w:rsidR="009A2F6A" w:rsidRPr="00E10C31">
        <w:t xml:space="preserve"> </w:t>
      </w:r>
      <w:r w:rsidR="009A2F6A">
        <w:t>sporazumu</w:t>
      </w:r>
      <w:r w:rsidR="009A2F6A" w:rsidRPr="00E10C31">
        <w:t xml:space="preserve">, izhajajo pa iz razpisne dokumentacije oziroma ponudbe </w:t>
      </w:r>
      <w:r>
        <w:t>dobavitelja</w:t>
      </w:r>
      <w:r w:rsidR="009A2F6A" w:rsidRPr="00E10C31">
        <w:t>.</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Odpoved sporazuma</w:t>
      </w:r>
    </w:p>
    <w:p w:rsidR="009A2F6A" w:rsidRDefault="009A2F6A" w:rsidP="009A2F6A">
      <w:pPr>
        <w:numPr>
          <w:ilvl w:val="1"/>
          <w:numId w:val="40"/>
        </w:numPr>
        <w:ind w:left="709" w:hanging="567"/>
        <w:jc w:val="both"/>
      </w:pPr>
      <w:r>
        <w:t>Naročnik</w:t>
      </w:r>
      <w:r w:rsidRPr="00E10C31">
        <w:t xml:space="preserve"> lahko odstopi od okvirnega sporazuma brez obveznosti do </w:t>
      </w:r>
      <w:r w:rsidR="00CD5329">
        <w:t>dobavitelja</w:t>
      </w:r>
      <w:r w:rsidRPr="00E10C31">
        <w:t xml:space="preserve">, če </w:t>
      </w:r>
      <w:r w:rsidR="00CD5329">
        <w:t>dobavitelj</w:t>
      </w:r>
      <w:r w:rsidRPr="00E10C31">
        <w:t>:</w:t>
      </w:r>
    </w:p>
    <w:p w:rsidR="009A2F6A" w:rsidRDefault="00CD5329" w:rsidP="00CD5329">
      <w:pPr>
        <w:ind w:left="1224"/>
        <w:jc w:val="both"/>
      </w:pPr>
      <w:r>
        <w:t xml:space="preserve">-  </w:t>
      </w:r>
      <w:r w:rsidR="009A2F6A">
        <w:t>poviša cene v času veljavnosti okvirnega sporazuma,</w:t>
      </w:r>
    </w:p>
    <w:p w:rsidR="009A2F6A" w:rsidRDefault="00CD5329" w:rsidP="00CD5329">
      <w:pPr>
        <w:ind w:left="1224"/>
        <w:jc w:val="both"/>
      </w:pPr>
      <w:r>
        <w:t xml:space="preserve">- </w:t>
      </w:r>
      <w:r w:rsidR="009A2F6A">
        <w:t>ne dobavlja predmeta okvirnega sporazuma v dogovorjeni kvaliteti ali v dogovorjenem roku,</w:t>
      </w:r>
    </w:p>
    <w:p w:rsidR="009A2F6A" w:rsidRDefault="00CD5329" w:rsidP="00CD5329">
      <w:pPr>
        <w:spacing w:after="180"/>
        <w:ind w:left="1224"/>
        <w:jc w:val="both"/>
      </w:pPr>
      <w:r>
        <w:t xml:space="preserve">-  </w:t>
      </w:r>
      <w:r w:rsidR="009A2F6A">
        <w:t>ne izpolnjuje vseh svojih obveznosti iz okvirnega sporazuma.</w:t>
      </w:r>
    </w:p>
    <w:p w:rsidR="009A2F6A" w:rsidRDefault="009A2F6A" w:rsidP="009A2F6A">
      <w:pPr>
        <w:numPr>
          <w:ilvl w:val="1"/>
          <w:numId w:val="40"/>
        </w:numPr>
        <w:spacing w:after="180"/>
        <w:ind w:left="709" w:hanging="567"/>
        <w:jc w:val="both"/>
      </w:pPr>
      <w:r>
        <w:t>V primeru odstopa od okvirnega sporazuma sta stranki dolžni do tedaj prevzete obveznosti izpolniti tako, kot je bilo to dogovorjeno pred odstopom.</w:t>
      </w:r>
    </w:p>
    <w:p w:rsidR="009A2F6A" w:rsidRDefault="009A2F6A" w:rsidP="009A2F6A">
      <w:pPr>
        <w:numPr>
          <w:ilvl w:val="1"/>
          <w:numId w:val="40"/>
        </w:numPr>
        <w:spacing w:after="180"/>
        <w:ind w:left="709" w:hanging="567"/>
        <w:jc w:val="both"/>
      </w:pPr>
      <w:r>
        <w:t>Naročnik si pridržuje, enostransko brez odpovednega roka, prekiniti okvirni sporazum v primeru, da v sprejetem poslovnem načrtu nima zagotovljenih sredstev za predmet tega sporazuma.</w:t>
      </w:r>
    </w:p>
    <w:p w:rsidR="009A2F6A" w:rsidRPr="00E10C31" w:rsidRDefault="00CD5329" w:rsidP="009A2F6A">
      <w:pPr>
        <w:numPr>
          <w:ilvl w:val="1"/>
          <w:numId w:val="40"/>
        </w:numPr>
        <w:spacing w:after="180"/>
        <w:ind w:left="709" w:hanging="567"/>
        <w:jc w:val="both"/>
      </w:pPr>
      <w:r>
        <w:t>Dobavitelj</w:t>
      </w:r>
      <w:r w:rsidR="009A2F6A">
        <w:t xml:space="preserve"> ima pravico do odstopa od okvirnega sporazuma v primeru kršenja določi okvirnega sporazuma s strani naročnika. V tem primeru okvirni sporazum preneha veljati, ko naročnik prejme obvestilo o odpovedi okvirnega sporazuma z navedbo razloga odpovedi.</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Protikorupcijska klavzula</w:t>
      </w:r>
    </w:p>
    <w:p w:rsidR="009A2F6A" w:rsidRDefault="009A2F6A" w:rsidP="009A2F6A">
      <w:pPr>
        <w:numPr>
          <w:ilvl w:val="1"/>
          <w:numId w:val="40"/>
        </w:numPr>
        <w:ind w:left="709" w:hanging="567"/>
        <w:jc w:val="both"/>
      </w:pPr>
      <w:r>
        <w:t xml:space="preserve">Ta sporazum je ničen, v kolikor se ugotovi, da kdo v imenu ali na račun </w:t>
      </w:r>
      <w:r w:rsidR="00CD5329">
        <w:t>dobavitelja</w:t>
      </w:r>
      <w:r w:rsidRPr="00F51167">
        <w:t xml:space="preserve"> predstavniku ali posredniku naročnika obljubi, ponudi ali da</w:t>
      </w:r>
      <w:r>
        <w:t xml:space="preserve"> kakšno nedovoljeno korist za: </w:t>
      </w:r>
    </w:p>
    <w:p w:rsidR="009A2F6A" w:rsidRDefault="009A2F6A" w:rsidP="009A2F6A">
      <w:pPr>
        <w:numPr>
          <w:ilvl w:val="2"/>
          <w:numId w:val="42"/>
        </w:numPr>
        <w:jc w:val="both"/>
      </w:pPr>
      <w:r>
        <w:t xml:space="preserve">pridobitev posla ali </w:t>
      </w:r>
    </w:p>
    <w:p w:rsidR="009A2F6A" w:rsidRDefault="009A2F6A" w:rsidP="009A2F6A">
      <w:pPr>
        <w:numPr>
          <w:ilvl w:val="2"/>
          <w:numId w:val="42"/>
        </w:numPr>
        <w:jc w:val="both"/>
      </w:pPr>
      <w:r>
        <w:t xml:space="preserve">za sklenitev posla pod ugodnejšimi pogoji ali </w:t>
      </w:r>
    </w:p>
    <w:p w:rsidR="009A2F6A" w:rsidRDefault="009A2F6A" w:rsidP="009A2F6A">
      <w:pPr>
        <w:numPr>
          <w:ilvl w:val="2"/>
          <w:numId w:val="42"/>
        </w:numPr>
        <w:jc w:val="both"/>
      </w:pPr>
      <w:r>
        <w:t xml:space="preserve">za opustitev dolžnega nadzora nad izvajanjem pogodbenih obveznosti ali </w:t>
      </w:r>
    </w:p>
    <w:p w:rsidR="009A2F6A" w:rsidRPr="00F51167" w:rsidRDefault="009A2F6A" w:rsidP="009A2F6A">
      <w:pPr>
        <w:numPr>
          <w:ilvl w:val="2"/>
          <w:numId w:val="42"/>
        </w:numPr>
        <w:jc w:val="both"/>
      </w:pPr>
      <w:r>
        <w:t xml:space="preserve">za drugo ravnanje ali opustitev, s katerim je naročniku povzročena škoda ali je omogočena pridobitev nedovoljene koristi predstavniku ali posredniku naročnika oziroma </w:t>
      </w:r>
      <w:r w:rsidR="00CD5329">
        <w:t>dobavitelju</w:t>
      </w:r>
      <w:r>
        <w:t xml:space="preserve"> ali njegovemu predstavniku, zastopniku, posredniku.</w:t>
      </w:r>
    </w:p>
    <w:p w:rsidR="009A2F6A" w:rsidRPr="00CD5329" w:rsidRDefault="009A2F6A" w:rsidP="009A2F6A">
      <w:pPr>
        <w:pStyle w:val="Naslov1"/>
        <w:keepNext/>
        <w:numPr>
          <w:ilvl w:val="0"/>
          <w:numId w:val="40"/>
        </w:numPr>
        <w:spacing w:before="360" w:after="180"/>
        <w:ind w:left="357" w:hanging="357"/>
        <w:jc w:val="both"/>
        <w:rPr>
          <w:rFonts w:ascii="Times New Roman" w:hAnsi="Times New Roman" w:cs="Times New Roman"/>
          <w:sz w:val="24"/>
          <w:szCs w:val="24"/>
        </w:rPr>
      </w:pPr>
      <w:r w:rsidRPr="00CD5329">
        <w:rPr>
          <w:rFonts w:ascii="Times New Roman" w:hAnsi="Times New Roman" w:cs="Times New Roman"/>
          <w:sz w:val="24"/>
          <w:szCs w:val="24"/>
        </w:rPr>
        <w:t>Končna določila</w:t>
      </w:r>
    </w:p>
    <w:p w:rsidR="009A2F6A" w:rsidRDefault="009A2F6A" w:rsidP="009A2F6A">
      <w:pPr>
        <w:numPr>
          <w:ilvl w:val="1"/>
          <w:numId w:val="40"/>
        </w:numPr>
        <w:spacing w:after="180"/>
        <w:ind w:left="709" w:hanging="567"/>
        <w:jc w:val="both"/>
      </w:pPr>
      <w:r>
        <w:t>Vse spore iz tega sporazuma bosta stranki reševali prvenstveno sporazumno, sicer je za  njihovo reševanje pristojno sodišče na Ptuju.</w:t>
      </w:r>
    </w:p>
    <w:p w:rsidR="009A2F6A" w:rsidRDefault="009A2F6A" w:rsidP="009A2F6A">
      <w:pPr>
        <w:numPr>
          <w:ilvl w:val="1"/>
          <w:numId w:val="40"/>
        </w:numPr>
        <w:spacing w:after="180"/>
        <w:ind w:left="709" w:hanging="567"/>
        <w:jc w:val="both"/>
      </w:pPr>
      <w:r>
        <w:t>Sporazum</w:t>
      </w:r>
      <w:r w:rsidRPr="00E66B7C">
        <w:t xml:space="preserve"> prične veljati z dnem podpisa obeh </w:t>
      </w:r>
      <w:r w:rsidR="00CD5329">
        <w:t>nj</w:t>
      </w:r>
      <w:r w:rsidR="006040F8">
        <w:t>egovih strank in velja 24</w:t>
      </w:r>
      <w:r w:rsidR="00CD5329">
        <w:t xml:space="preserve"> </w:t>
      </w:r>
      <w:r>
        <w:t>mesecev od podpisa tega sporazuma</w:t>
      </w:r>
      <w:r w:rsidRPr="00E66B7C">
        <w:t xml:space="preserve">. </w:t>
      </w:r>
    </w:p>
    <w:p w:rsidR="009A2F6A" w:rsidRPr="00E66B7C" w:rsidRDefault="009A2F6A" w:rsidP="009A2F6A">
      <w:pPr>
        <w:numPr>
          <w:ilvl w:val="1"/>
          <w:numId w:val="40"/>
        </w:numPr>
        <w:spacing w:after="180"/>
        <w:ind w:left="709" w:hanging="567"/>
        <w:jc w:val="both"/>
      </w:pPr>
      <w:r>
        <w:lastRenderedPageBreak/>
        <w:t>Ta okvirni sporazum v celoti zavezuje tudi morebitne vsakokratne pravne naslednike vsake od strank tega okvirnega sporazuma, kar velja zlasti tudi v primeru organizacijsko – statusnih ter lastninskih sprememb.</w:t>
      </w:r>
    </w:p>
    <w:p w:rsidR="009A2F6A" w:rsidRPr="00E66B7C" w:rsidRDefault="009A2F6A" w:rsidP="009A2F6A">
      <w:pPr>
        <w:numPr>
          <w:ilvl w:val="1"/>
          <w:numId w:val="40"/>
        </w:numPr>
        <w:spacing w:after="180"/>
        <w:ind w:left="709" w:hanging="567"/>
        <w:jc w:val="both"/>
      </w:pPr>
      <w:r>
        <w:t>Sporazum je napisan</w:t>
      </w:r>
      <w:r w:rsidR="00CD5329">
        <w:t xml:space="preserve"> v dveh (2</w:t>
      </w:r>
      <w:r w:rsidRPr="00E66B7C">
        <w:t>) enakih izvodih, od kateri</w:t>
      </w:r>
      <w:r w:rsidR="00CD5329">
        <w:t>h prejme vsaka stranka po en (1</w:t>
      </w:r>
      <w:r w:rsidRPr="00E66B7C">
        <w:t>) izvoda.</w:t>
      </w:r>
    </w:p>
    <w:p w:rsidR="009A2F6A" w:rsidRPr="00F51167" w:rsidRDefault="009A2F6A" w:rsidP="009A2F6A">
      <w:pPr>
        <w:pStyle w:val="Zaetekinkonecpogodbe"/>
      </w:pPr>
    </w:p>
    <w:tbl>
      <w:tblPr>
        <w:tblW w:w="9513" w:type="dxa"/>
        <w:tblLayout w:type="fixed"/>
        <w:tblLook w:val="01E0" w:firstRow="1" w:lastRow="1" w:firstColumn="1" w:lastColumn="1" w:noHBand="0" w:noVBand="0"/>
      </w:tblPr>
      <w:tblGrid>
        <w:gridCol w:w="4503"/>
        <w:gridCol w:w="567"/>
        <w:gridCol w:w="4443"/>
      </w:tblGrid>
      <w:tr w:rsidR="009A2F6A" w:rsidRPr="00F51167" w:rsidTr="006F4B2C">
        <w:tc>
          <w:tcPr>
            <w:tcW w:w="4503" w:type="dxa"/>
          </w:tcPr>
          <w:p w:rsidR="009A2F6A" w:rsidRPr="00F51167" w:rsidRDefault="009A2F6A" w:rsidP="006F4B2C">
            <w:pPr>
              <w:pStyle w:val="Zaetekinkonecpogodbe"/>
            </w:pPr>
            <w:r w:rsidRPr="00F51167">
              <w:t xml:space="preserve">Številka : </w:t>
            </w:r>
          </w:p>
        </w:tc>
        <w:tc>
          <w:tcPr>
            <w:tcW w:w="567" w:type="dxa"/>
          </w:tcPr>
          <w:p w:rsidR="009A2F6A" w:rsidRPr="00F51167" w:rsidRDefault="009A2F6A" w:rsidP="006F4B2C">
            <w:pPr>
              <w:pStyle w:val="Zaetekinkonecpogodbe"/>
            </w:pPr>
          </w:p>
        </w:tc>
        <w:tc>
          <w:tcPr>
            <w:tcW w:w="4443" w:type="dxa"/>
          </w:tcPr>
          <w:p w:rsidR="009A2F6A" w:rsidRPr="00F51167" w:rsidRDefault="009A2F6A" w:rsidP="006F4B2C">
            <w:pPr>
              <w:pStyle w:val="Zaetekinkonecpogodbe"/>
            </w:pPr>
            <w:r w:rsidRPr="00F51167">
              <w:t xml:space="preserve">Številka: </w:t>
            </w:r>
          </w:p>
        </w:tc>
      </w:tr>
      <w:tr w:rsidR="009A2F6A" w:rsidRPr="00F51167" w:rsidTr="006F4B2C">
        <w:tc>
          <w:tcPr>
            <w:tcW w:w="4503" w:type="dxa"/>
          </w:tcPr>
          <w:p w:rsidR="009A2F6A" w:rsidRPr="00F51167" w:rsidRDefault="009A2F6A" w:rsidP="006F4B2C">
            <w:pPr>
              <w:pStyle w:val="Zaetekinkonecpogodbe"/>
            </w:pPr>
            <w:r w:rsidRPr="00F51167">
              <w:t xml:space="preserve">Ptuj, dne  </w:t>
            </w:r>
          </w:p>
        </w:tc>
        <w:tc>
          <w:tcPr>
            <w:tcW w:w="567" w:type="dxa"/>
          </w:tcPr>
          <w:p w:rsidR="009A2F6A" w:rsidRPr="00F51167" w:rsidRDefault="009A2F6A" w:rsidP="006F4B2C">
            <w:pPr>
              <w:pStyle w:val="Zaetekinkonecpogodbe"/>
            </w:pPr>
          </w:p>
        </w:tc>
        <w:tc>
          <w:tcPr>
            <w:tcW w:w="4443" w:type="dxa"/>
          </w:tcPr>
          <w:p w:rsidR="009A2F6A" w:rsidRPr="00F51167" w:rsidRDefault="009A2F6A" w:rsidP="006F4B2C">
            <w:pPr>
              <w:pStyle w:val="Zaetekinkonecpogodbe"/>
            </w:pPr>
            <w:r w:rsidRPr="00F51167">
              <w:t xml:space="preserve">Ptuj, dne  </w:t>
            </w:r>
          </w:p>
        </w:tc>
      </w:tr>
      <w:tr w:rsidR="009A2F6A" w:rsidRPr="00F51167" w:rsidTr="006F4B2C">
        <w:tc>
          <w:tcPr>
            <w:tcW w:w="4503" w:type="dxa"/>
          </w:tcPr>
          <w:p w:rsidR="009A2F6A" w:rsidRPr="00F51167" w:rsidRDefault="009A2F6A" w:rsidP="006F4B2C">
            <w:pPr>
              <w:pStyle w:val="Zaetekinkonecpogodbe"/>
            </w:pPr>
          </w:p>
        </w:tc>
        <w:tc>
          <w:tcPr>
            <w:tcW w:w="567" w:type="dxa"/>
          </w:tcPr>
          <w:p w:rsidR="009A2F6A" w:rsidRPr="00F51167" w:rsidRDefault="009A2F6A" w:rsidP="006F4B2C">
            <w:pPr>
              <w:pStyle w:val="Zaetekinkonecpogodbe"/>
            </w:pPr>
          </w:p>
        </w:tc>
        <w:tc>
          <w:tcPr>
            <w:tcW w:w="4443" w:type="dxa"/>
          </w:tcPr>
          <w:p w:rsidR="009A2F6A" w:rsidRPr="00F51167" w:rsidRDefault="009A2F6A" w:rsidP="006F4B2C">
            <w:pPr>
              <w:pStyle w:val="Zaetekinkonecpogodbe"/>
            </w:pPr>
          </w:p>
        </w:tc>
      </w:tr>
      <w:tr w:rsidR="009A2F6A" w:rsidRPr="00F51167" w:rsidTr="006F4B2C">
        <w:tc>
          <w:tcPr>
            <w:tcW w:w="4503" w:type="dxa"/>
          </w:tcPr>
          <w:p w:rsidR="009A2F6A" w:rsidRPr="00F51167" w:rsidRDefault="009A2F6A" w:rsidP="006F4B2C">
            <w:pPr>
              <w:pStyle w:val="Zaetekinkonecpogodbe"/>
            </w:pPr>
          </w:p>
        </w:tc>
        <w:tc>
          <w:tcPr>
            <w:tcW w:w="567" w:type="dxa"/>
          </w:tcPr>
          <w:p w:rsidR="009A2F6A" w:rsidRPr="00F51167" w:rsidRDefault="009A2F6A" w:rsidP="006F4B2C">
            <w:pPr>
              <w:pStyle w:val="Zaetekinkonecpogodbe"/>
            </w:pPr>
          </w:p>
        </w:tc>
        <w:tc>
          <w:tcPr>
            <w:tcW w:w="4443" w:type="dxa"/>
          </w:tcPr>
          <w:p w:rsidR="009A2F6A" w:rsidRPr="00F51167" w:rsidRDefault="009A2F6A" w:rsidP="006F4B2C">
            <w:pPr>
              <w:pStyle w:val="Zaetekinkonecpogodbe"/>
            </w:pPr>
          </w:p>
        </w:tc>
      </w:tr>
      <w:tr w:rsidR="009A2F6A" w:rsidRPr="00F51167" w:rsidTr="006F4B2C">
        <w:tc>
          <w:tcPr>
            <w:tcW w:w="4503" w:type="dxa"/>
          </w:tcPr>
          <w:p w:rsidR="009A2F6A" w:rsidRPr="00F51167" w:rsidRDefault="009A2F6A" w:rsidP="006F4B2C">
            <w:pPr>
              <w:pStyle w:val="Zaetekinkonecpogodbe"/>
            </w:pPr>
            <w:r w:rsidRPr="00F51167">
              <w:t>NAROČNIK:</w:t>
            </w:r>
          </w:p>
        </w:tc>
        <w:tc>
          <w:tcPr>
            <w:tcW w:w="567" w:type="dxa"/>
          </w:tcPr>
          <w:p w:rsidR="009A2F6A" w:rsidRPr="00F51167" w:rsidRDefault="009A2F6A" w:rsidP="006F4B2C">
            <w:pPr>
              <w:pStyle w:val="Zaetekinkonecpogodbe"/>
            </w:pPr>
          </w:p>
        </w:tc>
        <w:tc>
          <w:tcPr>
            <w:tcW w:w="4443" w:type="dxa"/>
          </w:tcPr>
          <w:p w:rsidR="009A2F6A" w:rsidRPr="00F51167" w:rsidRDefault="00CF750B" w:rsidP="006F4B2C">
            <w:pPr>
              <w:pStyle w:val="Zaetekinkonecpogodbe"/>
            </w:pPr>
            <w:r>
              <w:t>DOBAVITELJ</w:t>
            </w:r>
            <w:r w:rsidR="009A2F6A" w:rsidRPr="00F51167">
              <w:t>:</w:t>
            </w:r>
          </w:p>
        </w:tc>
      </w:tr>
      <w:tr w:rsidR="009A2F6A" w:rsidRPr="00F51167" w:rsidTr="006F4B2C">
        <w:tc>
          <w:tcPr>
            <w:tcW w:w="4503" w:type="dxa"/>
          </w:tcPr>
          <w:p w:rsidR="009A2F6A" w:rsidRPr="00F51167" w:rsidRDefault="009A2F6A" w:rsidP="006F4B2C">
            <w:pPr>
              <w:pStyle w:val="Zaetekinkonecpogodbe"/>
            </w:pPr>
          </w:p>
        </w:tc>
        <w:tc>
          <w:tcPr>
            <w:tcW w:w="567" w:type="dxa"/>
          </w:tcPr>
          <w:p w:rsidR="009A2F6A" w:rsidRPr="00F51167" w:rsidRDefault="009A2F6A" w:rsidP="006F4B2C">
            <w:pPr>
              <w:pStyle w:val="Zaetekinkonecpogodbe"/>
            </w:pPr>
          </w:p>
        </w:tc>
        <w:tc>
          <w:tcPr>
            <w:tcW w:w="4443" w:type="dxa"/>
          </w:tcPr>
          <w:p w:rsidR="009A2F6A" w:rsidRPr="00F51167" w:rsidRDefault="009A2F6A" w:rsidP="006F4B2C">
            <w:pPr>
              <w:pStyle w:val="Zaetekinkonecpogodbe"/>
            </w:pPr>
          </w:p>
        </w:tc>
      </w:tr>
    </w:tbl>
    <w:p w:rsidR="009A2F6A" w:rsidRPr="00F51167" w:rsidRDefault="009A2F6A" w:rsidP="009A2F6A">
      <w:pPr>
        <w:pStyle w:val="Zaetekinkonecpogodbe"/>
      </w:pPr>
    </w:p>
    <w:sectPr w:rsidR="009A2F6A" w:rsidRPr="00F51167" w:rsidSect="00F4350C">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0CC" w:rsidRDefault="00B840CC" w:rsidP="004459CD">
      <w:r>
        <w:separator/>
      </w:r>
    </w:p>
  </w:endnote>
  <w:endnote w:type="continuationSeparator" w:id="0">
    <w:p w:rsidR="00B840CC" w:rsidRDefault="00B840CC" w:rsidP="0044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Default="006F4B2C"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6F4B2C" w:rsidRDefault="006F4B2C"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Default="006F4B2C" w:rsidP="000B1FD5">
    <w:pPr>
      <w:pStyle w:val="Noga"/>
      <w:tabs>
        <w:tab w:val="clear" w:pos="9072"/>
        <w:tab w:val="right" w:pos="9498"/>
      </w:tabs>
      <w:ind w:left="-1276" w:right="-427"/>
    </w:pPr>
    <w:r>
      <w:rPr>
        <w:noProof/>
        <w:lang w:eastAsia="sl-SI"/>
      </w:rPr>
      <w:drawing>
        <wp:inline distT="0" distB="0" distL="0" distR="0" wp14:anchorId="71B409B0" wp14:editId="22E4A6A4">
          <wp:extent cx="7374576" cy="80752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7219" cy="807811"/>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Pr="009A67BB" w:rsidRDefault="006F4B2C" w:rsidP="000B1FD5">
    <w:pPr>
      <w:pStyle w:val="Noga"/>
      <w:tabs>
        <w:tab w:val="clear" w:pos="4536"/>
        <w:tab w:val="clear" w:pos="9072"/>
        <w:tab w:val="center" w:pos="3969"/>
        <w:tab w:val="right" w:pos="9356"/>
      </w:tabs>
      <w:ind w:left="-1276"/>
    </w:pPr>
    <w:r>
      <w:rPr>
        <w:noProof/>
        <w:lang w:eastAsia="sl-SI"/>
      </w:rPr>
      <w:drawing>
        <wp:inline distT="0" distB="0" distL="0" distR="0" wp14:anchorId="22914340" wp14:editId="39CDC0AC">
          <wp:extent cx="7376795" cy="8045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6795" cy="804545"/>
                  </a:xfrm>
                  <a:prstGeom prst="rect">
                    <a:avLst/>
                  </a:prstGeom>
                  <a:noFill/>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Pr="00855CC6" w:rsidRDefault="006F4B2C" w:rsidP="000B1FD5">
    <w:pPr>
      <w:pStyle w:val="Noga"/>
      <w:tabs>
        <w:tab w:val="clear" w:pos="9072"/>
      </w:tabs>
      <w:ind w:left="-567" w:right="-851" w:hanging="709"/>
      <w:jc w:val="center"/>
      <w:rPr>
        <w:sz w:val="14"/>
        <w:szCs w:val="14"/>
      </w:rPr>
    </w:pPr>
    <w:r>
      <w:rPr>
        <w:noProof/>
        <w:lang w:eastAsia="sl-SI"/>
      </w:rPr>
      <w:drawing>
        <wp:inline distT="0" distB="0" distL="0" distR="0" wp14:anchorId="6B990ED2" wp14:editId="69DA8486">
          <wp:extent cx="7374577" cy="629103"/>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8699" cy="630308"/>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0CC" w:rsidRDefault="00B840CC" w:rsidP="004459CD">
      <w:r>
        <w:separator/>
      </w:r>
    </w:p>
  </w:footnote>
  <w:footnote w:type="continuationSeparator" w:id="0">
    <w:p w:rsidR="00B840CC" w:rsidRDefault="00B840CC" w:rsidP="00445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Pr="00590181" w:rsidRDefault="006F4B2C"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rsidR="006F4B2C" w:rsidRDefault="006F4B2C">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Layout w:type="fixed"/>
      <w:tblLook w:val="0000" w:firstRow="0" w:lastRow="0" w:firstColumn="0" w:lastColumn="0" w:noHBand="0" w:noVBand="0"/>
    </w:tblPr>
    <w:tblGrid>
      <w:gridCol w:w="1101"/>
      <w:gridCol w:w="8363"/>
    </w:tblGrid>
    <w:tr w:rsidR="006F4B2C" w:rsidTr="007C7E13">
      <w:trPr>
        <w:trHeight w:val="1064"/>
      </w:trPr>
      <w:tc>
        <w:tcPr>
          <w:tcW w:w="1101" w:type="dxa"/>
          <w:shd w:val="clear" w:color="auto" w:fill="auto"/>
        </w:tcPr>
        <w:p w:rsidR="006F4B2C" w:rsidRDefault="006F4B2C" w:rsidP="009470E7">
          <w:pPr>
            <w:snapToGrid w:val="0"/>
          </w:pPr>
        </w:p>
      </w:tc>
      <w:tc>
        <w:tcPr>
          <w:tcW w:w="8363" w:type="dxa"/>
          <w:shd w:val="clear" w:color="auto" w:fill="auto"/>
        </w:tcPr>
        <w:p w:rsidR="006F4B2C" w:rsidRDefault="006F4B2C" w:rsidP="007C7E13">
          <w:pPr>
            <w:pStyle w:val="Glava"/>
            <w:snapToGrid w:val="0"/>
            <w:ind w:left="-959" w:firstLine="250"/>
          </w:pPr>
          <w:r>
            <w:rPr>
              <w:noProof/>
              <w:lang w:eastAsia="sl-SI"/>
            </w:rPr>
            <w:drawing>
              <wp:inline distT="0" distB="0" distL="0" distR="0" wp14:anchorId="38D9A53D" wp14:editId="10A4EFD4">
                <wp:extent cx="5838002" cy="78377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tc>
    </w:tr>
  </w:tbl>
  <w:p w:rsidR="006F4B2C" w:rsidRPr="00855CC6" w:rsidRDefault="006F4B2C" w:rsidP="00855CC6">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Pr="00855CC6" w:rsidRDefault="006F4B2C" w:rsidP="00855CC6">
    <w:pPr>
      <w:pStyle w:val="Glava"/>
    </w:pPr>
    <w:r>
      <w:rPr>
        <w:noProof/>
        <w:lang w:eastAsia="sl-SI"/>
      </w:rPr>
      <w:drawing>
        <wp:inline distT="0" distB="0" distL="0" distR="0" wp14:anchorId="70434B6F" wp14:editId="60B1D948">
          <wp:extent cx="5838002" cy="783772"/>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2C" w:rsidRDefault="006F4B2C" w:rsidP="006E107C">
    <w:pPr>
      <w:pStyle w:val="Glava"/>
      <w:tabs>
        <w:tab w:val="clear" w:pos="9072"/>
        <w:tab w:val="right" w:pos="9639"/>
      </w:tabs>
      <w:jc w:val="right"/>
      <w:rPr>
        <w:rFonts w:ascii="Century Gothic" w:hAnsi="Century Gothic"/>
        <w:sz w:val="20"/>
        <w:szCs w:val="20"/>
      </w:rPr>
    </w:pPr>
    <w:r>
      <w:rPr>
        <w:noProof/>
        <w:lang w:eastAsia="sl-SI"/>
      </w:rPr>
      <w:drawing>
        <wp:inline distT="0" distB="0" distL="0" distR="0" wp14:anchorId="21E99805" wp14:editId="1979AAC5">
          <wp:extent cx="5760720" cy="773276"/>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73276"/>
                  </a:xfrm>
                  <a:prstGeom prst="rect">
                    <a:avLst/>
                  </a:prstGeom>
                </pic:spPr>
              </pic:pic>
            </a:graphicData>
          </a:graphic>
        </wp:inline>
      </w:drawing>
    </w:r>
    <w:r w:rsidRPr="00590181">
      <w:rPr>
        <w:rFonts w:ascii="Century Gothic" w:hAnsi="Century Gothic"/>
        <w:sz w:val="20"/>
        <w:szCs w:val="20"/>
      </w:rPr>
      <w:tab/>
    </w:r>
    <w:r w:rsidRPr="00590181">
      <w:rPr>
        <w:rFonts w:ascii="Century Gothic" w:hAnsi="Century Gothic"/>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CB7063"/>
    <w:multiLevelType w:val="hybridMultilevel"/>
    <w:tmpl w:val="9FEE0C7A"/>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
    <w:nsid w:val="03D1167F"/>
    <w:multiLevelType w:val="hybridMultilevel"/>
    <w:tmpl w:val="8D76508C"/>
    <w:lvl w:ilvl="0" w:tplc="ABA6A2F4">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nsid w:val="04492193"/>
    <w:multiLevelType w:val="hybridMultilevel"/>
    <w:tmpl w:val="0FD0FA36"/>
    <w:lvl w:ilvl="0" w:tplc="1DE2C09E">
      <w:start w:val="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77257EB"/>
    <w:multiLevelType w:val="multilevel"/>
    <w:tmpl w:val="830022B6"/>
    <w:lvl w:ilvl="0">
      <w:start w:val="1"/>
      <w:numFmt w:val="decimal"/>
      <w:pStyle w:val="Naslov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5">
    <w:nsid w:val="085A08A1"/>
    <w:multiLevelType w:val="hybridMultilevel"/>
    <w:tmpl w:val="6C28C63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7F5E9E"/>
    <w:multiLevelType w:val="hybridMultilevel"/>
    <w:tmpl w:val="DA5E0B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0EF91006"/>
    <w:multiLevelType w:val="hybridMultilevel"/>
    <w:tmpl w:val="588EB55E"/>
    <w:lvl w:ilvl="0" w:tplc="2D50ABF4">
      <w:start w:val="1"/>
      <w:numFmt w:val="bullet"/>
      <w:lvlText w:val="-"/>
      <w:lvlJc w:val="left"/>
      <w:pPr>
        <w:ind w:left="1069" w:hanging="360"/>
      </w:pPr>
      <w:rPr>
        <w:rFonts w:ascii="Times New Roman" w:eastAsia="Calibri" w:hAnsi="Times New Roman" w:cs="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8">
    <w:nsid w:val="105C55A8"/>
    <w:multiLevelType w:val="multilevel"/>
    <w:tmpl w:val="87600F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294796B"/>
    <w:multiLevelType w:val="hybridMultilevel"/>
    <w:tmpl w:val="C53E7262"/>
    <w:lvl w:ilvl="0" w:tplc="ABA6A2F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4A120B7"/>
    <w:multiLevelType w:val="hybridMultilevel"/>
    <w:tmpl w:val="F7D091F8"/>
    <w:lvl w:ilvl="0" w:tplc="ABA6A2F4">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11">
    <w:nsid w:val="22F8474C"/>
    <w:multiLevelType w:val="singleLevel"/>
    <w:tmpl w:val="AE16F4C2"/>
    <w:lvl w:ilvl="0">
      <w:start w:val="1"/>
      <w:numFmt w:val="decimal"/>
      <w:lvlText w:val="%1."/>
      <w:legacy w:legacy="1" w:legacySpace="0" w:legacyIndent="360"/>
      <w:lvlJc w:val="left"/>
      <w:pPr>
        <w:ind w:left="360" w:hanging="360"/>
      </w:pPr>
    </w:lvl>
  </w:abstractNum>
  <w:abstractNum w:abstractNumId="12">
    <w:nsid w:val="23687DD6"/>
    <w:multiLevelType w:val="hybridMultilevel"/>
    <w:tmpl w:val="3F6C973E"/>
    <w:lvl w:ilvl="0" w:tplc="0424000F">
      <w:start w:val="1"/>
      <w:numFmt w:val="decimal"/>
      <w:lvlText w:val="%1."/>
      <w:lvlJc w:val="left"/>
      <w:pPr>
        <w:ind w:left="1077" w:hanging="360"/>
      </w:pPr>
      <w:rPr>
        <w:rFonts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3">
    <w:nsid w:val="23D8489C"/>
    <w:multiLevelType w:val="singleLevel"/>
    <w:tmpl w:val="04240017"/>
    <w:lvl w:ilvl="0">
      <w:start w:val="1"/>
      <w:numFmt w:val="lowerLetter"/>
      <w:lvlText w:val="%1)"/>
      <w:legacy w:legacy="1" w:legacySpace="0" w:legacyIndent="360"/>
      <w:lvlJc w:val="left"/>
      <w:pPr>
        <w:ind w:left="360" w:hanging="360"/>
      </w:pPr>
    </w:lvl>
  </w:abstractNum>
  <w:abstractNum w:abstractNumId="14">
    <w:nsid w:val="2C9B5FCE"/>
    <w:multiLevelType w:val="hybridMultilevel"/>
    <w:tmpl w:val="EE666764"/>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316C3D7D"/>
    <w:multiLevelType w:val="hybridMultilevel"/>
    <w:tmpl w:val="176CEA0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nsid w:val="333F3045"/>
    <w:multiLevelType w:val="hybridMultilevel"/>
    <w:tmpl w:val="FE5EEE0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2157" w:hanging="360"/>
      </w:pPr>
      <w:rPr>
        <w:rFonts w:ascii="Courier New" w:hAnsi="Courier New" w:cs="Courier New" w:hint="default"/>
      </w:rPr>
    </w:lvl>
    <w:lvl w:ilvl="2" w:tplc="04240005" w:tentative="1">
      <w:start w:val="1"/>
      <w:numFmt w:val="bullet"/>
      <w:lvlText w:val=""/>
      <w:lvlJc w:val="left"/>
      <w:pPr>
        <w:ind w:left="2877" w:hanging="360"/>
      </w:pPr>
      <w:rPr>
        <w:rFonts w:ascii="Wingdings" w:hAnsi="Wingdings" w:hint="default"/>
      </w:rPr>
    </w:lvl>
    <w:lvl w:ilvl="3" w:tplc="04240001" w:tentative="1">
      <w:start w:val="1"/>
      <w:numFmt w:val="bullet"/>
      <w:lvlText w:val=""/>
      <w:lvlJc w:val="left"/>
      <w:pPr>
        <w:ind w:left="3597" w:hanging="360"/>
      </w:pPr>
      <w:rPr>
        <w:rFonts w:ascii="Symbol" w:hAnsi="Symbol" w:hint="default"/>
      </w:rPr>
    </w:lvl>
    <w:lvl w:ilvl="4" w:tplc="04240003" w:tentative="1">
      <w:start w:val="1"/>
      <w:numFmt w:val="bullet"/>
      <w:lvlText w:val="o"/>
      <w:lvlJc w:val="left"/>
      <w:pPr>
        <w:ind w:left="4317" w:hanging="360"/>
      </w:pPr>
      <w:rPr>
        <w:rFonts w:ascii="Courier New" w:hAnsi="Courier New" w:cs="Courier New" w:hint="default"/>
      </w:rPr>
    </w:lvl>
    <w:lvl w:ilvl="5" w:tplc="04240005" w:tentative="1">
      <w:start w:val="1"/>
      <w:numFmt w:val="bullet"/>
      <w:lvlText w:val=""/>
      <w:lvlJc w:val="left"/>
      <w:pPr>
        <w:ind w:left="5037" w:hanging="360"/>
      </w:pPr>
      <w:rPr>
        <w:rFonts w:ascii="Wingdings" w:hAnsi="Wingdings" w:hint="default"/>
      </w:rPr>
    </w:lvl>
    <w:lvl w:ilvl="6" w:tplc="04240001" w:tentative="1">
      <w:start w:val="1"/>
      <w:numFmt w:val="bullet"/>
      <w:lvlText w:val=""/>
      <w:lvlJc w:val="left"/>
      <w:pPr>
        <w:ind w:left="5757" w:hanging="360"/>
      </w:pPr>
      <w:rPr>
        <w:rFonts w:ascii="Symbol" w:hAnsi="Symbol" w:hint="default"/>
      </w:rPr>
    </w:lvl>
    <w:lvl w:ilvl="7" w:tplc="04240003" w:tentative="1">
      <w:start w:val="1"/>
      <w:numFmt w:val="bullet"/>
      <w:lvlText w:val="o"/>
      <w:lvlJc w:val="left"/>
      <w:pPr>
        <w:ind w:left="6477" w:hanging="360"/>
      </w:pPr>
      <w:rPr>
        <w:rFonts w:ascii="Courier New" w:hAnsi="Courier New" w:cs="Courier New" w:hint="default"/>
      </w:rPr>
    </w:lvl>
    <w:lvl w:ilvl="8" w:tplc="04240005" w:tentative="1">
      <w:start w:val="1"/>
      <w:numFmt w:val="bullet"/>
      <w:lvlText w:val=""/>
      <w:lvlJc w:val="left"/>
      <w:pPr>
        <w:ind w:left="7197" w:hanging="360"/>
      </w:pPr>
      <w:rPr>
        <w:rFonts w:ascii="Wingdings" w:hAnsi="Wingdings" w:hint="default"/>
      </w:rPr>
    </w:lvl>
  </w:abstractNum>
  <w:abstractNum w:abstractNumId="19">
    <w:nsid w:val="33DD663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121883"/>
    <w:multiLevelType w:val="hybridMultilevel"/>
    <w:tmpl w:val="75D882F8"/>
    <w:lvl w:ilvl="0" w:tplc="0424000F">
      <w:start w:val="1"/>
      <w:numFmt w:val="decimal"/>
      <w:lvlText w:val="%1."/>
      <w:lvlJc w:val="left"/>
      <w:pPr>
        <w:tabs>
          <w:tab w:val="num" w:pos="720"/>
        </w:tabs>
        <w:ind w:left="720" w:hanging="360"/>
      </w:pPr>
    </w:lvl>
    <w:lvl w:ilvl="1" w:tplc="A014CC68">
      <w:numFmt w:val="bullet"/>
      <w:lvlText w:val="-"/>
      <w:lvlJc w:val="left"/>
      <w:pPr>
        <w:tabs>
          <w:tab w:val="num" w:pos="1785"/>
        </w:tabs>
        <w:ind w:left="1785" w:hanging="705"/>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nsid w:val="3D022D7F"/>
    <w:multiLevelType w:val="hybridMultilevel"/>
    <w:tmpl w:val="501C94C8"/>
    <w:lvl w:ilvl="0" w:tplc="3DF676F4">
      <w:start w:val="5"/>
      <w:numFmt w:val="bullet"/>
      <w:lvlText w:val="-"/>
      <w:lvlJc w:val="left"/>
      <w:pPr>
        <w:tabs>
          <w:tab w:val="num" w:pos="720"/>
        </w:tabs>
        <w:ind w:left="720" w:hanging="360"/>
      </w:pPr>
      <w:rPr>
        <w:rFonts w:ascii="Arial" w:eastAsia="Times New Roman" w:hAnsi="Arial" w:cs="Arial" w:hint="default"/>
        <w:sz w:val="24"/>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F950647"/>
    <w:multiLevelType w:val="hybridMultilevel"/>
    <w:tmpl w:val="C5F84478"/>
    <w:lvl w:ilvl="0" w:tplc="3DF676F4">
      <w:start w:val="5"/>
      <w:numFmt w:val="bullet"/>
      <w:lvlText w:val="-"/>
      <w:lvlJc w:val="left"/>
      <w:pPr>
        <w:tabs>
          <w:tab w:val="num" w:pos="720"/>
        </w:tabs>
        <w:ind w:left="720" w:hanging="360"/>
      </w:pPr>
      <w:rPr>
        <w:rFonts w:ascii="Arial" w:eastAsia="Times New Roman" w:hAnsi="Arial" w:cs="Arial" w:hint="default"/>
        <w:sz w:val="24"/>
      </w:rPr>
    </w:lvl>
    <w:lvl w:ilvl="1" w:tplc="3AA2D74A">
      <w:start w:val="1"/>
      <w:numFmt w:val="bullet"/>
      <w:lvlText w:val="□"/>
      <w:lvlJc w:val="left"/>
      <w:pPr>
        <w:tabs>
          <w:tab w:val="num" w:pos="1440"/>
        </w:tabs>
        <w:ind w:left="1440" w:hanging="360"/>
      </w:pPr>
      <w:rPr>
        <w:rFonts w:ascii="Courier New" w:hAnsi="Courier New" w:hint="default"/>
        <w:sz w:val="20"/>
        <w:szCs w:val="20"/>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40110E46"/>
    <w:multiLevelType w:val="multilevel"/>
    <w:tmpl w:val="A1D26FA2"/>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5">
    <w:nsid w:val="434B4D02"/>
    <w:multiLevelType w:val="hybridMultilevel"/>
    <w:tmpl w:val="AE20B18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nsid w:val="452D11E6"/>
    <w:multiLevelType w:val="hybridMultilevel"/>
    <w:tmpl w:val="9C9EFDB4"/>
    <w:lvl w:ilvl="0" w:tplc="A3989B5E">
      <w:start w:val="1"/>
      <w:numFmt w:val="bullet"/>
      <w:lvlText w:val=""/>
      <w:lvlJc w:val="left"/>
      <w:pPr>
        <w:ind w:left="1211" w:hanging="360"/>
      </w:pPr>
      <w:rPr>
        <w:rFonts w:ascii="Symbol" w:eastAsia="Times New Roman" w:hAnsi="Symbol" w:cs="Times New Roman"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27">
    <w:nsid w:val="4B8038B7"/>
    <w:multiLevelType w:val="hybridMultilevel"/>
    <w:tmpl w:val="C33ED9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4D6A175E"/>
    <w:multiLevelType w:val="multilevel"/>
    <w:tmpl w:val="64A461CE"/>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Times New Roman" w:eastAsia="Calibri"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F6216D5"/>
    <w:multiLevelType w:val="hybridMultilevel"/>
    <w:tmpl w:val="EF6C88AC"/>
    <w:lvl w:ilvl="0" w:tplc="5798DD7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nsid w:val="511027C3"/>
    <w:multiLevelType w:val="hybridMultilevel"/>
    <w:tmpl w:val="2492379E"/>
    <w:lvl w:ilvl="0" w:tplc="ABA6A2F4">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31">
    <w:nsid w:val="5AD31979"/>
    <w:multiLevelType w:val="hybridMultilevel"/>
    <w:tmpl w:val="F516D3CA"/>
    <w:lvl w:ilvl="0" w:tplc="8CCCDED0">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5D3E5EA8"/>
    <w:multiLevelType w:val="multilevel"/>
    <w:tmpl w:val="ACCE03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1D02495"/>
    <w:multiLevelType w:val="hybridMultilevel"/>
    <w:tmpl w:val="4B6CDFAA"/>
    <w:lvl w:ilvl="0" w:tplc="3980366A">
      <w:start w:val="1"/>
      <w:numFmt w:val="bullet"/>
      <w:lvlText w:val=""/>
      <w:lvlJc w:val="left"/>
      <w:pPr>
        <w:ind w:left="360" w:hanging="360"/>
      </w:pPr>
      <w:rPr>
        <w:rFonts w:ascii="Wingdings" w:hAnsi="Wingdings" w:hint="default"/>
        <w:b/>
        <w:sz w:val="50"/>
        <w:szCs w:val="5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nsid w:val="62733276"/>
    <w:multiLevelType w:val="hybridMultilevel"/>
    <w:tmpl w:val="1DF803C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63A15D62"/>
    <w:multiLevelType w:val="hybridMultilevel"/>
    <w:tmpl w:val="611AACA0"/>
    <w:lvl w:ilvl="0" w:tplc="78561A54">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nsid w:val="64CF3253"/>
    <w:multiLevelType w:val="hybridMultilevel"/>
    <w:tmpl w:val="2A3E0B32"/>
    <w:lvl w:ilvl="0" w:tplc="8CCCDED0">
      <w:start w:val="1"/>
      <w:numFmt w:val="bullet"/>
      <w:lvlText w:val=""/>
      <w:lvlJc w:val="left"/>
      <w:pPr>
        <w:ind w:left="360" w:hanging="360"/>
      </w:pPr>
      <w:rPr>
        <w:rFonts w:ascii="Wingdings" w:hAnsi="Wingdings" w:hint="default"/>
        <w:b/>
        <w:sz w:val="50"/>
        <w:szCs w:val="5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nsid w:val="67F62000"/>
    <w:multiLevelType w:val="hybridMultilevel"/>
    <w:tmpl w:val="C36EF55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nsid w:val="69874065"/>
    <w:multiLevelType w:val="hybridMultilevel"/>
    <w:tmpl w:val="C6CAD1C0"/>
    <w:lvl w:ilvl="0" w:tplc="0424000F">
      <w:start w:val="1"/>
      <w:numFmt w:val="decimal"/>
      <w:lvlText w:val="%1."/>
      <w:lvlJc w:val="left"/>
      <w:pPr>
        <w:tabs>
          <w:tab w:val="num" w:pos="720"/>
        </w:tabs>
        <w:ind w:left="720" w:hanging="360"/>
      </w:pPr>
    </w:lvl>
    <w:lvl w:ilvl="1" w:tplc="3DF676F4">
      <w:start w:val="5"/>
      <w:numFmt w:val="bullet"/>
      <w:lvlText w:val="-"/>
      <w:lvlJc w:val="left"/>
      <w:pPr>
        <w:tabs>
          <w:tab w:val="num" w:pos="1440"/>
        </w:tabs>
        <w:ind w:left="1440" w:hanging="360"/>
      </w:pPr>
      <w:rPr>
        <w:rFonts w:ascii="Arial" w:eastAsia="Times New Roman" w:hAnsi="Arial" w:cs="Arial" w:hint="default"/>
        <w:sz w:val="24"/>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nsid w:val="6A7304F1"/>
    <w:multiLevelType w:val="hybridMultilevel"/>
    <w:tmpl w:val="5CC443DC"/>
    <w:lvl w:ilvl="0" w:tplc="85B87C3C">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nsid w:val="6A9F1E40"/>
    <w:multiLevelType w:val="hybridMultilevel"/>
    <w:tmpl w:val="45425E54"/>
    <w:lvl w:ilvl="0" w:tplc="E7A096AE">
      <w:start w:val="9"/>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2157" w:hanging="360"/>
      </w:pPr>
      <w:rPr>
        <w:rFonts w:ascii="Courier New" w:hAnsi="Courier New" w:cs="Courier New" w:hint="default"/>
      </w:rPr>
    </w:lvl>
    <w:lvl w:ilvl="2" w:tplc="04240005" w:tentative="1">
      <w:start w:val="1"/>
      <w:numFmt w:val="bullet"/>
      <w:lvlText w:val=""/>
      <w:lvlJc w:val="left"/>
      <w:pPr>
        <w:ind w:left="2877" w:hanging="360"/>
      </w:pPr>
      <w:rPr>
        <w:rFonts w:ascii="Wingdings" w:hAnsi="Wingdings" w:hint="default"/>
      </w:rPr>
    </w:lvl>
    <w:lvl w:ilvl="3" w:tplc="04240001" w:tentative="1">
      <w:start w:val="1"/>
      <w:numFmt w:val="bullet"/>
      <w:lvlText w:val=""/>
      <w:lvlJc w:val="left"/>
      <w:pPr>
        <w:ind w:left="3597" w:hanging="360"/>
      </w:pPr>
      <w:rPr>
        <w:rFonts w:ascii="Symbol" w:hAnsi="Symbol" w:hint="default"/>
      </w:rPr>
    </w:lvl>
    <w:lvl w:ilvl="4" w:tplc="04240003" w:tentative="1">
      <w:start w:val="1"/>
      <w:numFmt w:val="bullet"/>
      <w:lvlText w:val="o"/>
      <w:lvlJc w:val="left"/>
      <w:pPr>
        <w:ind w:left="4317" w:hanging="360"/>
      </w:pPr>
      <w:rPr>
        <w:rFonts w:ascii="Courier New" w:hAnsi="Courier New" w:cs="Courier New" w:hint="default"/>
      </w:rPr>
    </w:lvl>
    <w:lvl w:ilvl="5" w:tplc="04240005" w:tentative="1">
      <w:start w:val="1"/>
      <w:numFmt w:val="bullet"/>
      <w:lvlText w:val=""/>
      <w:lvlJc w:val="left"/>
      <w:pPr>
        <w:ind w:left="5037" w:hanging="360"/>
      </w:pPr>
      <w:rPr>
        <w:rFonts w:ascii="Wingdings" w:hAnsi="Wingdings" w:hint="default"/>
      </w:rPr>
    </w:lvl>
    <w:lvl w:ilvl="6" w:tplc="04240001" w:tentative="1">
      <w:start w:val="1"/>
      <w:numFmt w:val="bullet"/>
      <w:lvlText w:val=""/>
      <w:lvlJc w:val="left"/>
      <w:pPr>
        <w:ind w:left="5757" w:hanging="360"/>
      </w:pPr>
      <w:rPr>
        <w:rFonts w:ascii="Symbol" w:hAnsi="Symbol" w:hint="default"/>
      </w:rPr>
    </w:lvl>
    <w:lvl w:ilvl="7" w:tplc="04240003" w:tentative="1">
      <w:start w:val="1"/>
      <w:numFmt w:val="bullet"/>
      <w:lvlText w:val="o"/>
      <w:lvlJc w:val="left"/>
      <w:pPr>
        <w:ind w:left="6477" w:hanging="360"/>
      </w:pPr>
      <w:rPr>
        <w:rFonts w:ascii="Courier New" w:hAnsi="Courier New" w:cs="Courier New" w:hint="default"/>
      </w:rPr>
    </w:lvl>
    <w:lvl w:ilvl="8" w:tplc="04240005" w:tentative="1">
      <w:start w:val="1"/>
      <w:numFmt w:val="bullet"/>
      <w:lvlText w:val=""/>
      <w:lvlJc w:val="left"/>
      <w:pPr>
        <w:ind w:left="7197" w:hanging="360"/>
      </w:pPr>
      <w:rPr>
        <w:rFonts w:ascii="Wingdings" w:hAnsi="Wingdings" w:hint="default"/>
      </w:rPr>
    </w:lvl>
  </w:abstractNum>
  <w:abstractNum w:abstractNumId="41">
    <w:nsid w:val="6BBD79FC"/>
    <w:multiLevelType w:val="hybridMultilevel"/>
    <w:tmpl w:val="08DEAF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6C0660B9"/>
    <w:multiLevelType w:val="hybridMultilevel"/>
    <w:tmpl w:val="D5886356"/>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43">
    <w:nsid w:val="730C52D4"/>
    <w:multiLevelType w:val="hybridMultilevel"/>
    <w:tmpl w:val="9D36C150"/>
    <w:lvl w:ilvl="0" w:tplc="0424000F">
      <w:start w:val="1"/>
      <w:numFmt w:val="decimal"/>
      <w:lvlText w:val="%1."/>
      <w:lvlJc w:val="left"/>
      <w:pPr>
        <w:tabs>
          <w:tab w:val="num" w:pos="927"/>
        </w:tabs>
        <w:ind w:left="927" w:hanging="360"/>
      </w:pPr>
    </w:lvl>
    <w:lvl w:ilvl="1" w:tplc="04240019" w:tentative="1">
      <w:start w:val="1"/>
      <w:numFmt w:val="lowerLetter"/>
      <w:lvlText w:val="%2."/>
      <w:lvlJc w:val="left"/>
      <w:pPr>
        <w:tabs>
          <w:tab w:val="num" w:pos="1647"/>
        </w:tabs>
        <w:ind w:left="1647" w:hanging="360"/>
      </w:pPr>
    </w:lvl>
    <w:lvl w:ilvl="2" w:tplc="0424001B" w:tentative="1">
      <w:start w:val="1"/>
      <w:numFmt w:val="lowerRoman"/>
      <w:lvlText w:val="%3."/>
      <w:lvlJc w:val="right"/>
      <w:pPr>
        <w:tabs>
          <w:tab w:val="num" w:pos="2367"/>
        </w:tabs>
        <w:ind w:left="2367" w:hanging="180"/>
      </w:pPr>
    </w:lvl>
    <w:lvl w:ilvl="3" w:tplc="0424000F" w:tentative="1">
      <w:start w:val="1"/>
      <w:numFmt w:val="decimal"/>
      <w:lvlText w:val="%4."/>
      <w:lvlJc w:val="left"/>
      <w:pPr>
        <w:tabs>
          <w:tab w:val="num" w:pos="3087"/>
        </w:tabs>
        <w:ind w:left="3087" w:hanging="360"/>
      </w:pPr>
    </w:lvl>
    <w:lvl w:ilvl="4" w:tplc="04240019" w:tentative="1">
      <w:start w:val="1"/>
      <w:numFmt w:val="lowerLetter"/>
      <w:lvlText w:val="%5."/>
      <w:lvlJc w:val="left"/>
      <w:pPr>
        <w:tabs>
          <w:tab w:val="num" w:pos="3807"/>
        </w:tabs>
        <w:ind w:left="3807" w:hanging="360"/>
      </w:pPr>
    </w:lvl>
    <w:lvl w:ilvl="5" w:tplc="0424001B" w:tentative="1">
      <w:start w:val="1"/>
      <w:numFmt w:val="lowerRoman"/>
      <w:lvlText w:val="%6."/>
      <w:lvlJc w:val="right"/>
      <w:pPr>
        <w:tabs>
          <w:tab w:val="num" w:pos="4527"/>
        </w:tabs>
        <w:ind w:left="4527" w:hanging="180"/>
      </w:pPr>
    </w:lvl>
    <w:lvl w:ilvl="6" w:tplc="0424000F" w:tentative="1">
      <w:start w:val="1"/>
      <w:numFmt w:val="decimal"/>
      <w:lvlText w:val="%7."/>
      <w:lvlJc w:val="left"/>
      <w:pPr>
        <w:tabs>
          <w:tab w:val="num" w:pos="5247"/>
        </w:tabs>
        <w:ind w:left="5247" w:hanging="360"/>
      </w:pPr>
    </w:lvl>
    <w:lvl w:ilvl="7" w:tplc="04240019" w:tentative="1">
      <w:start w:val="1"/>
      <w:numFmt w:val="lowerLetter"/>
      <w:lvlText w:val="%8."/>
      <w:lvlJc w:val="left"/>
      <w:pPr>
        <w:tabs>
          <w:tab w:val="num" w:pos="5967"/>
        </w:tabs>
        <w:ind w:left="5967" w:hanging="360"/>
      </w:pPr>
    </w:lvl>
    <w:lvl w:ilvl="8" w:tplc="0424001B" w:tentative="1">
      <w:start w:val="1"/>
      <w:numFmt w:val="lowerRoman"/>
      <w:lvlText w:val="%9."/>
      <w:lvlJc w:val="right"/>
      <w:pPr>
        <w:tabs>
          <w:tab w:val="num" w:pos="6687"/>
        </w:tabs>
        <w:ind w:left="6687" w:hanging="180"/>
      </w:pPr>
    </w:lvl>
  </w:abstractNum>
  <w:abstractNum w:abstractNumId="44">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770F5532"/>
    <w:multiLevelType w:val="hybridMultilevel"/>
    <w:tmpl w:val="DA5E0B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nsid w:val="7CE653DB"/>
    <w:multiLevelType w:val="hybridMultilevel"/>
    <w:tmpl w:val="9A401FCE"/>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4"/>
  </w:num>
  <w:num w:numId="4">
    <w:abstractNumId w:val="21"/>
  </w:num>
  <w:num w:numId="5">
    <w:abstractNumId w:val="42"/>
  </w:num>
  <w:num w:numId="6">
    <w:abstractNumId w:val="13"/>
  </w:num>
  <w:num w:numId="7">
    <w:abstractNumId w:val="1"/>
  </w:num>
  <w:num w:numId="8">
    <w:abstractNumId w:val="18"/>
  </w:num>
  <w:num w:numId="9">
    <w:abstractNumId w:val="12"/>
  </w:num>
  <w:num w:numId="10">
    <w:abstractNumId w:val="46"/>
  </w:num>
  <w:num w:numId="11">
    <w:abstractNumId w:val="38"/>
  </w:num>
  <w:num w:numId="12">
    <w:abstractNumId w:val="34"/>
  </w:num>
  <w:num w:numId="13">
    <w:abstractNumId w:val="4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4"/>
  </w:num>
  <w:num w:numId="18">
    <w:abstractNumId w:val="15"/>
  </w:num>
  <w:num w:numId="19">
    <w:abstractNumId w:val="16"/>
  </w:num>
  <w:num w:numId="20">
    <w:abstractNumId w:val="0"/>
    <w:lvlOverride w:ilvl="0">
      <w:lvl w:ilvl="0">
        <w:start w:val="1"/>
        <w:numFmt w:val="bullet"/>
        <w:lvlText w:val=""/>
        <w:legacy w:legacy="1" w:legacySpace="113" w:legacyIndent="340"/>
        <w:lvlJc w:val="left"/>
        <w:pPr>
          <w:ind w:left="1049" w:hanging="340"/>
        </w:pPr>
        <w:rPr>
          <w:rFonts w:ascii="Symbol" w:hAnsi="Symbol" w:hint="default"/>
        </w:rPr>
      </w:lvl>
    </w:lvlOverride>
  </w:num>
  <w:num w:numId="21">
    <w:abstractNumId w:val="39"/>
  </w:num>
  <w:num w:numId="22">
    <w:abstractNumId w:val="23"/>
  </w:num>
  <w:num w:numId="23">
    <w:abstractNumId w:val="25"/>
  </w:num>
  <w:num w:numId="24">
    <w:abstractNumId w:val="43"/>
  </w:num>
  <w:num w:numId="25">
    <w:abstractNumId w:val="20"/>
  </w:num>
  <w:num w:numId="26">
    <w:abstractNumId w:val="37"/>
  </w:num>
  <w:num w:numId="27">
    <w:abstractNumId w:val="29"/>
  </w:num>
  <w:num w:numId="28">
    <w:abstractNumId w:val="6"/>
  </w:num>
  <w:num w:numId="29">
    <w:abstractNumId w:val="45"/>
  </w:num>
  <w:num w:numId="30">
    <w:abstractNumId w:val="11"/>
  </w:num>
  <w:num w:numId="31">
    <w:abstractNumId w:val="22"/>
  </w:num>
  <w:num w:numId="32">
    <w:abstractNumId w:val="41"/>
  </w:num>
  <w:num w:numId="33">
    <w:abstractNumId w:val="19"/>
  </w:num>
  <w:num w:numId="34">
    <w:abstractNumId w:val="10"/>
  </w:num>
  <w:num w:numId="35">
    <w:abstractNumId w:val="30"/>
  </w:num>
  <w:num w:numId="36">
    <w:abstractNumId w:val="2"/>
  </w:num>
  <w:num w:numId="37">
    <w:abstractNumId w:val="9"/>
  </w:num>
  <w:num w:numId="38">
    <w:abstractNumId w:val="26"/>
  </w:num>
  <w:num w:numId="39">
    <w:abstractNumId w:val="32"/>
  </w:num>
  <w:num w:numId="40">
    <w:abstractNumId w:val="8"/>
  </w:num>
  <w:num w:numId="41">
    <w:abstractNumId w:val="7"/>
  </w:num>
  <w:num w:numId="42">
    <w:abstractNumId w:val="28"/>
  </w:num>
  <w:num w:numId="43">
    <w:abstractNumId w:val="27"/>
  </w:num>
  <w:num w:numId="44">
    <w:abstractNumId w:val="5"/>
  </w:num>
  <w:num w:numId="45">
    <w:abstractNumId w:val="31"/>
  </w:num>
  <w:num w:numId="46">
    <w:abstractNumId w:val="33"/>
  </w:num>
  <w:num w:numId="47">
    <w:abstractNumId w:val="36"/>
  </w:num>
  <w:num w:numId="48">
    <w:abstractNumId w:val="17"/>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A8"/>
    <w:rsid w:val="0000098B"/>
    <w:rsid w:val="000035E2"/>
    <w:rsid w:val="000076C0"/>
    <w:rsid w:val="00007BF7"/>
    <w:rsid w:val="00025E60"/>
    <w:rsid w:val="0002650D"/>
    <w:rsid w:val="00042D9E"/>
    <w:rsid w:val="0004464E"/>
    <w:rsid w:val="00057B49"/>
    <w:rsid w:val="00064DEC"/>
    <w:rsid w:val="00066833"/>
    <w:rsid w:val="000810A8"/>
    <w:rsid w:val="00090759"/>
    <w:rsid w:val="000A3BB6"/>
    <w:rsid w:val="000B1FD5"/>
    <w:rsid w:val="000B2786"/>
    <w:rsid w:val="000C2BCF"/>
    <w:rsid w:val="000C3965"/>
    <w:rsid w:val="000D12B8"/>
    <w:rsid w:val="000D2A4E"/>
    <w:rsid w:val="000F014B"/>
    <w:rsid w:val="000F46B1"/>
    <w:rsid w:val="00103A7E"/>
    <w:rsid w:val="00116BCF"/>
    <w:rsid w:val="00122991"/>
    <w:rsid w:val="00126B24"/>
    <w:rsid w:val="00133645"/>
    <w:rsid w:val="00134EEF"/>
    <w:rsid w:val="0013508D"/>
    <w:rsid w:val="001353F2"/>
    <w:rsid w:val="00135609"/>
    <w:rsid w:val="00141403"/>
    <w:rsid w:val="00147572"/>
    <w:rsid w:val="00156DE0"/>
    <w:rsid w:val="00164B1C"/>
    <w:rsid w:val="0016508C"/>
    <w:rsid w:val="00171C8F"/>
    <w:rsid w:val="001823F7"/>
    <w:rsid w:val="001A3751"/>
    <w:rsid w:val="001A53EB"/>
    <w:rsid w:val="001B0E89"/>
    <w:rsid w:val="001B559E"/>
    <w:rsid w:val="001B7C4F"/>
    <w:rsid w:val="001C28D6"/>
    <w:rsid w:val="001C4022"/>
    <w:rsid w:val="001C56E0"/>
    <w:rsid w:val="001D2816"/>
    <w:rsid w:val="001D5ACC"/>
    <w:rsid w:val="001D745A"/>
    <w:rsid w:val="001F2955"/>
    <w:rsid w:val="00201D4E"/>
    <w:rsid w:val="00203CB3"/>
    <w:rsid w:val="00204192"/>
    <w:rsid w:val="00210D3D"/>
    <w:rsid w:val="0023077E"/>
    <w:rsid w:val="00232497"/>
    <w:rsid w:val="00233822"/>
    <w:rsid w:val="00236379"/>
    <w:rsid w:val="00246803"/>
    <w:rsid w:val="00253F78"/>
    <w:rsid w:val="002552DB"/>
    <w:rsid w:val="00255FF2"/>
    <w:rsid w:val="00263230"/>
    <w:rsid w:val="00265D8C"/>
    <w:rsid w:val="00266FC1"/>
    <w:rsid w:val="00270601"/>
    <w:rsid w:val="00275664"/>
    <w:rsid w:val="00281A81"/>
    <w:rsid w:val="00282850"/>
    <w:rsid w:val="00282FBC"/>
    <w:rsid w:val="002861D6"/>
    <w:rsid w:val="00287724"/>
    <w:rsid w:val="002953F2"/>
    <w:rsid w:val="002A3E9D"/>
    <w:rsid w:val="002B59CF"/>
    <w:rsid w:val="002C23C9"/>
    <w:rsid w:val="002C3F86"/>
    <w:rsid w:val="002F496F"/>
    <w:rsid w:val="003131BD"/>
    <w:rsid w:val="00330C19"/>
    <w:rsid w:val="00345E81"/>
    <w:rsid w:val="00346084"/>
    <w:rsid w:val="00363F10"/>
    <w:rsid w:val="00366409"/>
    <w:rsid w:val="00367252"/>
    <w:rsid w:val="003758A6"/>
    <w:rsid w:val="003777AB"/>
    <w:rsid w:val="00391EFE"/>
    <w:rsid w:val="00392451"/>
    <w:rsid w:val="003A3F99"/>
    <w:rsid w:val="003A654C"/>
    <w:rsid w:val="003A65D9"/>
    <w:rsid w:val="003B10AF"/>
    <w:rsid w:val="003C6705"/>
    <w:rsid w:val="003C6F85"/>
    <w:rsid w:val="003E27FB"/>
    <w:rsid w:val="003E6B25"/>
    <w:rsid w:val="003F06BA"/>
    <w:rsid w:val="003F6EEB"/>
    <w:rsid w:val="00401ABF"/>
    <w:rsid w:val="00405087"/>
    <w:rsid w:val="004073C5"/>
    <w:rsid w:val="004205FC"/>
    <w:rsid w:val="004315F7"/>
    <w:rsid w:val="00440E51"/>
    <w:rsid w:val="00442817"/>
    <w:rsid w:val="004431F7"/>
    <w:rsid w:val="0044477A"/>
    <w:rsid w:val="004449DE"/>
    <w:rsid w:val="004459CD"/>
    <w:rsid w:val="00456C29"/>
    <w:rsid w:val="00465F6B"/>
    <w:rsid w:val="00470F04"/>
    <w:rsid w:val="00482601"/>
    <w:rsid w:val="00484AD6"/>
    <w:rsid w:val="00487D4C"/>
    <w:rsid w:val="00492171"/>
    <w:rsid w:val="00493862"/>
    <w:rsid w:val="004949E8"/>
    <w:rsid w:val="00495C25"/>
    <w:rsid w:val="00495D2D"/>
    <w:rsid w:val="004A5F50"/>
    <w:rsid w:val="004B0F4A"/>
    <w:rsid w:val="004C0B58"/>
    <w:rsid w:val="004C6512"/>
    <w:rsid w:val="004D5152"/>
    <w:rsid w:val="004E014D"/>
    <w:rsid w:val="004F2CF4"/>
    <w:rsid w:val="00503C76"/>
    <w:rsid w:val="005059CD"/>
    <w:rsid w:val="00506CF5"/>
    <w:rsid w:val="00506E61"/>
    <w:rsid w:val="00507A9D"/>
    <w:rsid w:val="00511259"/>
    <w:rsid w:val="00513B95"/>
    <w:rsid w:val="00532DD9"/>
    <w:rsid w:val="00533D11"/>
    <w:rsid w:val="00543453"/>
    <w:rsid w:val="00552E68"/>
    <w:rsid w:val="00561194"/>
    <w:rsid w:val="005674EB"/>
    <w:rsid w:val="00567DF9"/>
    <w:rsid w:val="0058137E"/>
    <w:rsid w:val="005867B6"/>
    <w:rsid w:val="00595968"/>
    <w:rsid w:val="005A54CE"/>
    <w:rsid w:val="005A7DF3"/>
    <w:rsid w:val="005C0CA1"/>
    <w:rsid w:val="005D0086"/>
    <w:rsid w:val="005D424C"/>
    <w:rsid w:val="005D4D73"/>
    <w:rsid w:val="005D79BC"/>
    <w:rsid w:val="005E1384"/>
    <w:rsid w:val="005E24C0"/>
    <w:rsid w:val="005E4A26"/>
    <w:rsid w:val="005E7670"/>
    <w:rsid w:val="005F7A97"/>
    <w:rsid w:val="006040F8"/>
    <w:rsid w:val="006052E6"/>
    <w:rsid w:val="00605D92"/>
    <w:rsid w:val="00606D42"/>
    <w:rsid w:val="0062741C"/>
    <w:rsid w:val="006316F0"/>
    <w:rsid w:val="006478DE"/>
    <w:rsid w:val="006520A6"/>
    <w:rsid w:val="006530DD"/>
    <w:rsid w:val="00655052"/>
    <w:rsid w:val="00664417"/>
    <w:rsid w:val="00684568"/>
    <w:rsid w:val="00687F92"/>
    <w:rsid w:val="006A3B6D"/>
    <w:rsid w:val="006B7F4A"/>
    <w:rsid w:val="006C0293"/>
    <w:rsid w:val="006D1A40"/>
    <w:rsid w:val="006D29D8"/>
    <w:rsid w:val="006E107C"/>
    <w:rsid w:val="006F4B2C"/>
    <w:rsid w:val="006F5785"/>
    <w:rsid w:val="006F7471"/>
    <w:rsid w:val="006F7D14"/>
    <w:rsid w:val="007018BD"/>
    <w:rsid w:val="00720508"/>
    <w:rsid w:val="00730B6F"/>
    <w:rsid w:val="007335D5"/>
    <w:rsid w:val="00734916"/>
    <w:rsid w:val="00734E75"/>
    <w:rsid w:val="007409FE"/>
    <w:rsid w:val="00746117"/>
    <w:rsid w:val="00746F09"/>
    <w:rsid w:val="0074779C"/>
    <w:rsid w:val="007639DD"/>
    <w:rsid w:val="00763A71"/>
    <w:rsid w:val="00763F28"/>
    <w:rsid w:val="00781259"/>
    <w:rsid w:val="007820BF"/>
    <w:rsid w:val="007831EA"/>
    <w:rsid w:val="00787BB2"/>
    <w:rsid w:val="00791144"/>
    <w:rsid w:val="007A4506"/>
    <w:rsid w:val="007A5F9C"/>
    <w:rsid w:val="007C53BF"/>
    <w:rsid w:val="007C7E13"/>
    <w:rsid w:val="007F604D"/>
    <w:rsid w:val="008028CE"/>
    <w:rsid w:val="00804CAA"/>
    <w:rsid w:val="00815CFA"/>
    <w:rsid w:val="00817DD8"/>
    <w:rsid w:val="0082579C"/>
    <w:rsid w:val="0082720F"/>
    <w:rsid w:val="00843831"/>
    <w:rsid w:val="0084601B"/>
    <w:rsid w:val="00847002"/>
    <w:rsid w:val="00847839"/>
    <w:rsid w:val="00851439"/>
    <w:rsid w:val="00853E5D"/>
    <w:rsid w:val="0085515F"/>
    <w:rsid w:val="00855CC6"/>
    <w:rsid w:val="00865793"/>
    <w:rsid w:val="0086623D"/>
    <w:rsid w:val="00875CCF"/>
    <w:rsid w:val="0087696C"/>
    <w:rsid w:val="00882DE6"/>
    <w:rsid w:val="00890570"/>
    <w:rsid w:val="00892532"/>
    <w:rsid w:val="008A098D"/>
    <w:rsid w:val="008B587F"/>
    <w:rsid w:val="008C418C"/>
    <w:rsid w:val="008C5168"/>
    <w:rsid w:val="008E011C"/>
    <w:rsid w:val="00912081"/>
    <w:rsid w:val="00927EDE"/>
    <w:rsid w:val="00930F56"/>
    <w:rsid w:val="00931661"/>
    <w:rsid w:val="0094200C"/>
    <w:rsid w:val="009463F4"/>
    <w:rsid w:val="009470E7"/>
    <w:rsid w:val="0095335E"/>
    <w:rsid w:val="009700FE"/>
    <w:rsid w:val="00971C33"/>
    <w:rsid w:val="00974009"/>
    <w:rsid w:val="00982434"/>
    <w:rsid w:val="009969FB"/>
    <w:rsid w:val="00997B2F"/>
    <w:rsid w:val="009A2F6A"/>
    <w:rsid w:val="009A555D"/>
    <w:rsid w:val="009A67BB"/>
    <w:rsid w:val="009A7BC3"/>
    <w:rsid w:val="009B66A4"/>
    <w:rsid w:val="009F1832"/>
    <w:rsid w:val="009F1CA1"/>
    <w:rsid w:val="009F3839"/>
    <w:rsid w:val="009F41D4"/>
    <w:rsid w:val="00A00789"/>
    <w:rsid w:val="00A01DD2"/>
    <w:rsid w:val="00A100A1"/>
    <w:rsid w:val="00A17561"/>
    <w:rsid w:val="00A17E03"/>
    <w:rsid w:val="00A210F9"/>
    <w:rsid w:val="00A2124A"/>
    <w:rsid w:val="00A25866"/>
    <w:rsid w:val="00A31757"/>
    <w:rsid w:val="00A32DDF"/>
    <w:rsid w:val="00A456D0"/>
    <w:rsid w:val="00A46DB5"/>
    <w:rsid w:val="00A52412"/>
    <w:rsid w:val="00A6299C"/>
    <w:rsid w:val="00A63D42"/>
    <w:rsid w:val="00A72537"/>
    <w:rsid w:val="00A751D4"/>
    <w:rsid w:val="00A816A8"/>
    <w:rsid w:val="00A86550"/>
    <w:rsid w:val="00A865C4"/>
    <w:rsid w:val="00A914A9"/>
    <w:rsid w:val="00A941CF"/>
    <w:rsid w:val="00A949D5"/>
    <w:rsid w:val="00AA0023"/>
    <w:rsid w:val="00AA5C36"/>
    <w:rsid w:val="00AB49F7"/>
    <w:rsid w:val="00AB60A8"/>
    <w:rsid w:val="00AC64DD"/>
    <w:rsid w:val="00AC7097"/>
    <w:rsid w:val="00AC793C"/>
    <w:rsid w:val="00AC7F18"/>
    <w:rsid w:val="00AD275A"/>
    <w:rsid w:val="00AD3BB4"/>
    <w:rsid w:val="00AD7E89"/>
    <w:rsid w:val="00AE6AEF"/>
    <w:rsid w:val="00B168DA"/>
    <w:rsid w:val="00B17D9E"/>
    <w:rsid w:val="00B23541"/>
    <w:rsid w:val="00B434FD"/>
    <w:rsid w:val="00B46F16"/>
    <w:rsid w:val="00B50E05"/>
    <w:rsid w:val="00B52327"/>
    <w:rsid w:val="00B52BFA"/>
    <w:rsid w:val="00B6397E"/>
    <w:rsid w:val="00B65EBD"/>
    <w:rsid w:val="00B74164"/>
    <w:rsid w:val="00B81D22"/>
    <w:rsid w:val="00B840CC"/>
    <w:rsid w:val="00B86ECA"/>
    <w:rsid w:val="00BA077A"/>
    <w:rsid w:val="00BA0A57"/>
    <w:rsid w:val="00BA0D4A"/>
    <w:rsid w:val="00BA75DA"/>
    <w:rsid w:val="00BB10F4"/>
    <w:rsid w:val="00BB228E"/>
    <w:rsid w:val="00BB2A70"/>
    <w:rsid w:val="00BD795E"/>
    <w:rsid w:val="00BE1520"/>
    <w:rsid w:val="00BE637F"/>
    <w:rsid w:val="00BF0C35"/>
    <w:rsid w:val="00BF4343"/>
    <w:rsid w:val="00BF6E0C"/>
    <w:rsid w:val="00C02107"/>
    <w:rsid w:val="00C05751"/>
    <w:rsid w:val="00C10D77"/>
    <w:rsid w:val="00C13606"/>
    <w:rsid w:val="00C1797C"/>
    <w:rsid w:val="00C20F2E"/>
    <w:rsid w:val="00C23521"/>
    <w:rsid w:val="00C24971"/>
    <w:rsid w:val="00C26FA2"/>
    <w:rsid w:val="00C32A96"/>
    <w:rsid w:val="00C47AB6"/>
    <w:rsid w:val="00C6158F"/>
    <w:rsid w:val="00C708F5"/>
    <w:rsid w:val="00C82E73"/>
    <w:rsid w:val="00C90F3C"/>
    <w:rsid w:val="00C91C46"/>
    <w:rsid w:val="00C92CD5"/>
    <w:rsid w:val="00C93EC4"/>
    <w:rsid w:val="00C9737F"/>
    <w:rsid w:val="00CA46DB"/>
    <w:rsid w:val="00CA4CA4"/>
    <w:rsid w:val="00CB0E5D"/>
    <w:rsid w:val="00CB2DA8"/>
    <w:rsid w:val="00CC5152"/>
    <w:rsid w:val="00CD5329"/>
    <w:rsid w:val="00CE0BA2"/>
    <w:rsid w:val="00CE61AA"/>
    <w:rsid w:val="00CF4E2E"/>
    <w:rsid w:val="00CF54D8"/>
    <w:rsid w:val="00CF750B"/>
    <w:rsid w:val="00D02BC5"/>
    <w:rsid w:val="00D07533"/>
    <w:rsid w:val="00D07CBE"/>
    <w:rsid w:val="00D122B2"/>
    <w:rsid w:val="00D3198D"/>
    <w:rsid w:val="00D31AC6"/>
    <w:rsid w:val="00D33AD6"/>
    <w:rsid w:val="00D55846"/>
    <w:rsid w:val="00D560A5"/>
    <w:rsid w:val="00D5781F"/>
    <w:rsid w:val="00D6379C"/>
    <w:rsid w:val="00DA5266"/>
    <w:rsid w:val="00DB4265"/>
    <w:rsid w:val="00DB6EAB"/>
    <w:rsid w:val="00DC00C3"/>
    <w:rsid w:val="00DC0AE5"/>
    <w:rsid w:val="00DC3BF3"/>
    <w:rsid w:val="00DD1BA8"/>
    <w:rsid w:val="00DF0C17"/>
    <w:rsid w:val="00DF2E33"/>
    <w:rsid w:val="00E04724"/>
    <w:rsid w:val="00E066D6"/>
    <w:rsid w:val="00E10600"/>
    <w:rsid w:val="00E1381F"/>
    <w:rsid w:val="00E14057"/>
    <w:rsid w:val="00E17CC2"/>
    <w:rsid w:val="00E24BD9"/>
    <w:rsid w:val="00E44488"/>
    <w:rsid w:val="00E50AB6"/>
    <w:rsid w:val="00E51C23"/>
    <w:rsid w:val="00E52CF9"/>
    <w:rsid w:val="00E53225"/>
    <w:rsid w:val="00E6027B"/>
    <w:rsid w:val="00E66E43"/>
    <w:rsid w:val="00E67683"/>
    <w:rsid w:val="00E67824"/>
    <w:rsid w:val="00E84F9C"/>
    <w:rsid w:val="00EA2A6C"/>
    <w:rsid w:val="00EA4DA4"/>
    <w:rsid w:val="00EA75EB"/>
    <w:rsid w:val="00EB3249"/>
    <w:rsid w:val="00EB35D6"/>
    <w:rsid w:val="00EB5FC2"/>
    <w:rsid w:val="00ED0B9A"/>
    <w:rsid w:val="00EE4A25"/>
    <w:rsid w:val="00EE5C15"/>
    <w:rsid w:val="00EF1F9C"/>
    <w:rsid w:val="00EF212B"/>
    <w:rsid w:val="00EF310E"/>
    <w:rsid w:val="00EF6A58"/>
    <w:rsid w:val="00F00B6D"/>
    <w:rsid w:val="00F00F63"/>
    <w:rsid w:val="00F14954"/>
    <w:rsid w:val="00F160D0"/>
    <w:rsid w:val="00F32A90"/>
    <w:rsid w:val="00F34D23"/>
    <w:rsid w:val="00F3514D"/>
    <w:rsid w:val="00F4350C"/>
    <w:rsid w:val="00F53F3D"/>
    <w:rsid w:val="00F65CC0"/>
    <w:rsid w:val="00F66CDC"/>
    <w:rsid w:val="00F70399"/>
    <w:rsid w:val="00F73037"/>
    <w:rsid w:val="00F86D2B"/>
    <w:rsid w:val="00F86FBA"/>
    <w:rsid w:val="00FA1F76"/>
    <w:rsid w:val="00FA4716"/>
    <w:rsid w:val="00FA6530"/>
    <w:rsid w:val="00FA7BF0"/>
    <w:rsid w:val="00FB39E5"/>
    <w:rsid w:val="00FB65E0"/>
    <w:rsid w:val="00FC06BB"/>
    <w:rsid w:val="00FC44D3"/>
    <w:rsid w:val="00FC79A2"/>
    <w:rsid w:val="00FD120E"/>
    <w:rsid w:val="00FD7B59"/>
    <w:rsid w:val="00FE1C3C"/>
    <w:rsid w:val="00FF04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64B1C"/>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styleId="Pripombasklic">
    <w:name w:val="annotation reference"/>
    <w:basedOn w:val="Privzetapisavaodstavka"/>
    <w:uiPriority w:val="99"/>
    <w:semiHidden/>
    <w:unhideWhenUsed/>
    <w:rsid w:val="00DF0C17"/>
    <w:rPr>
      <w:sz w:val="16"/>
      <w:szCs w:val="16"/>
    </w:rPr>
  </w:style>
  <w:style w:type="paragraph" w:styleId="Pripombabesedilo">
    <w:name w:val="annotation text"/>
    <w:basedOn w:val="Navaden"/>
    <w:link w:val="PripombabesediloZnak"/>
    <w:uiPriority w:val="99"/>
    <w:semiHidden/>
    <w:unhideWhenUsed/>
    <w:rsid w:val="00DF0C17"/>
    <w:rPr>
      <w:sz w:val="20"/>
      <w:szCs w:val="20"/>
    </w:rPr>
  </w:style>
  <w:style w:type="character" w:customStyle="1" w:styleId="PripombabesediloZnak">
    <w:name w:val="Pripomba – besedilo Znak"/>
    <w:basedOn w:val="Privzetapisavaodstavka"/>
    <w:link w:val="Pripombabesedilo"/>
    <w:uiPriority w:val="99"/>
    <w:semiHidden/>
    <w:rsid w:val="00DF0C17"/>
    <w:rPr>
      <w:sz w:val="20"/>
      <w:szCs w:val="20"/>
    </w:rPr>
  </w:style>
  <w:style w:type="paragraph" w:styleId="Zadevapripombe">
    <w:name w:val="annotation subject"/>
    <w:basedOn w:val="Pripombabesedilo"/>
    <w:next w:val="Pripombabesedilo"/>
    <w:link w:val="ZadevapripombeZnak"/>
    <w:uiPriority w:val="99"/>
    <w:semiHidden/>
    <w:unhideWhenUsed/>
    <w:rsid w:val="00DF0C17"/>
    <w:rPr>
      <w:b/>
      <w:bCs/>
    </w:rPr>
  </w:style>
  <w:style w:type="character" w:customStyle="1" w:styleId="ZadevapripombeZnak">
    <w:name w:val="Zadeva pripombe Znak"/>
    <w:basedOn w:val="PripombabesediloZnak"/>
    <w:link w:val="Zadevapripombe"/>
    <w:uiPriority w:val="99"/>
    <w:semiHidden/>
    <w:rsid w:val="00DF0C1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64B1C"/>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basedOn w:val="Navaden"/>
    <w:link w:val="TelobesedilaZnak"/>
    <w:semiHidden/>
    <w:rsid w:val="00F73037"/>
    <w:pPr>
      <w:jc w:val="both"/>
    </w:pPr>
    <w:rPr>
      <w:rFonts w:eastAsia="Times New Roman" w:cs="Times New Roman"/>
      <w:szCs w:val="24"/>
      <w:lang w:eastAsia="sl-SI"/>
    </w:rPr>
  </w:style>
  <w:style w:type="character" w:customStyle="1" w:styleId="TelobesedilaZnak">
    <w:name w:val="Telo besedila Znak"/>
    <w:basedOn w:val="Privzetapisavaodstavka"/>
    <w:link w:val="Telobesedila"/>
    <w:semiHidden/>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styleId="Pripombasklic">
    <w:name w:val="annotation reference"/>
    <w:basedOn w:val="Privzetapisavaodstavka"/>
    <w:uiPriority w:val="99"/>
    <w:semiHidden/>
    <w:unhideWhenUsed/>
    <w:rsid w:val="00DF0C17"/>
    <w:rPr>
      <w:sz w:val="16"/>
      <w:szCs w:val="16"/>
    </w:rPr>
  </w:style>
  <w:style w:type="paragraph" w:styleId="Pripombabesedilo">
    <w:name w:val="annotation text"/>
    <w:basedOn w:val="Navaden"/>
    <w:link w:val="PripombabesediloZnak"/>
    <w:uiPriority w:val="99"/>
    <w:semiHidden/>
    <w:unhideWhenUsed/>
    <w:rsid w:val="00DF0C17"/>
    <w:rPr>
      <w:sz w:val="20"/>
      <w:szCs w:val="20"/>
    </w:rPr>
  </w:style>
  <w:style w:type="character" w:customStyle="1" w:styleId="PripombabesediloZnak">
    <w:name w:val="Pripomba – besedilo Znak"/>
    <w:basedOn w:val="Privzetapisavaodstavka"/>
    <w:link w:val="Pripombabesedilo"/>
    <w:uiPriority w:val="99"/>
    <w:semiHidden/>
    <w:rsid w:val="00DF0C17"/>
    <w:rPr>
      <w:sz w:val="20"/>
      <w:szCs w:val="20"/>
    </w:rPr>
  </w:style>
  <w:style w:type="paragraph" w:styleId="Zadevapripombe">
    <w:name w:val="annotation subject"/>
    <w:basedOn w:val="Pripombabesedilo"/>
    <w:next w:val="Pripombabesedilo"/>
    <w:link w:val="ZadevapripombeZnak"/>
    <w:uiPriority w:val="99"/>
    <w:semiHidden/>
    <w:unhideWhenUsed/>
    <w:rsid w:val="00DF0C17"/>
    <w:rPr>
      <w:b/>
      <w:bCs/>
    </w:rPr>
  </w:style>
  <w:style w:type="character" w:customStyle="1" w:styleId="ZadevapripombeZnak">
    <w:name w:val="Zadeva pripombe Znak"/>
    <w:basedOn w:val="PripombabesediloZnak"/>
    <w:link w:val="Zadevapripombe"/>
    <w:uiPriority w:val="99"/>
    <w:semiHidden/>
    <w:rsid w:val="00DF0C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B527-1A26-4138-8127-D0BD7920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6557</Words>
  <Characters>37380</Characters>
  <Application>Microsoft Office Word</Application>
  <DocSecurity>0</DocSecurity>
  <Lines>311</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dc:creator>
  <cp:lastModifiedBy>Svetlana Miloševič</cp:lastModifiedBy>
  <cp:revision>2</cp:revision>
  <cp:lastPrinted>2014-04-25T06:37:00Z</cp:lastPrinted>
  <dcterms:created xsi:type="dcterms:W3CDTF">2015-08-31T09:01:00Z</dcterms:created>
  <dcterms:modified xsi:type="dcterms:W3CDTF">2015-08-31T09:01:00Z</dcterms:modified>
</cp:coreProperties>
</file>